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B70BF" w14:textId="47F2F1F1" w:rsidR="00E10334" w:rsidRPr="00C75B47" w:rsidRDefault="001603C7" w:rsidP="00701C6F">
      <w:pPr>
        <w:pStyle w:val="Nzev"/>
        <w:keepNext w:val="0"/>
        <w:rPr>
          <w:sz w:val="32"/>
        </w:rPr>
      </w:pPr>
      <w:r w:rsidRPr="00C75B47">
        <w:rPr>
          <w:sz w:val="32"/>
        </w:rPr>
        <w:t>SMLOUVA</w:t>
      </w:r>
      <w:r>
        <w:rPr>
          <w:sz w:val="32"/>
        </w:rPr>
        <w:t xml:space="preserve"> O DÍLO</w:t>
      </w:r>
      <w:r w:rsidR="008E2E84">
        <w:rPr>
          <w:sz w:val="32"/>
        </w:rPr>
        <w:t xml:space="preserve"> </w:t>
      </w:r>
    </w:p>
    <w:p w14:paraId="2F5120D6" w14:textId="77777777" w:rsidR="00E10334" w:rsidRPr="00D745B0" w:rsidRDefault="00E10334" w:rsidP="00701C6F">
      <w:pPr>
        <w:jc w:val="center"/>
      </w:pPr>
      <w:r w:rsidRPr="00D745B0">
        <w:t>(dále jen „smlouva“)</w:t>
      </w:r>
    </w:p>
    <w:p w14:paraId="56658D3B" w14:textId="77777777" w:rsidR="00E10334" w:rsidRPr="00D745B0" w:rsidRDefault="00E10334" w:rsidP="00701C6F">
      <w:pPr>
        <w:jc w:val="center"/>
        <w:rPr>
          <w:i/>
        </w:rPr>
      </w:pPr>
      <w:r w:rsidRPr="00D745B0">
        <w:rPr>
          <w:i/>
        </w:rPr>
        <w:t xml:space="preserve">uzavřená ve smyslu </w:t>
      </w:r>
      <w:r w:rsidR="004B0DA7">
        <w:rPr>
          <w:i/>
        </w:rPr>
        <w:t xml:space="preserve">ust. </w:t>
      </w:r>
      <w:r w:rsidR="00B82813" w:rsidRPr="00D745B0">
        <w:rPr>
          <w:i/>
        </w:rPr>
        <w:t>§ 2</w:t>
      </w:r>
      <w:r w:rsidR="001603C7">
        <w:rPr>
          <w:i/>
        </w:rPr>
        <w:t>586</w:t>
      </w:r>
      <w:r w:rsidR="00B82813" w:rsidRPr="00D745B0">
        <w:rPr>
          <w:i/>
        </w:rPr>
        <w:t xml:space="preserve"> a násl. </w:t>
      </w:r>
      <w:bookmarkStart w:id="0" w:name="_Hlk510989152"/>
      <w:r w:rsidR="00025335">
        <w:rPr>
          <w:i/>
        </w:rPr>
        <w:t>a ust</w:t>
      </w:r>
      <w:r w:rsidR="00025335" w:rsidRPr="00025335">
        <w:rPr>
          <w:i/>
        </w:rPr>
        <w:t>. § 1746</w:t>
      </w:r>
      <w:r w:rsidR="00025335" w:rsidRPr="00A937EC">
        <w:t xml:space="preserve"> </w:t>
      </w:r>
      <w:bookmarkEnd w:id="0"/>
      <w:r w:rsidR="00B82813" w:rsidRPr="00D745B0">
        <w:rPr>
          <w:i/>
        </w:rPr>
        <w:t>zákona č. 89/2012 Sb., občanského zákoníku, ve znění pozdějších předpisů</w:t>
      </w:r>
      <w:r w:rsidR="00D33151" w:rsidRPr="00D745B0">
        <w:rPr>
          <w:i/>
        </w:rPr>
        <w:t>,</w:t>
      </w:r>
      <w:r w:rsidR="00B82813" w:rsidRPr="00D745B0">
        <w:rPr>
          <w:i/>
        </w:rPr>
        <w:t xml:space="preserve"> (dále jen „</w:t>
      </w:r>
      <w:proofErr w:type="spellStart"/>
      <w:r w:rsidR="00B82813" w:rsidRPr="00D745B0">
        <w:rPr>
          <w:i/>
        </w:rPr>
        <w:t>ObčZ</w:t>
      </w:r>
      <w:proofErr w:type="spellEnd"/>
      <w:r w:rsidR="00B82813" w:rsidRPr="00D745B0">
        <w:rPr>
          <w:i/>
        </w:rPr>
        <w:t>“)</w:t>
      </w:r>
    </w:p>
    <w:p w14:paraId="10E7E1F5" w14:textId="77777777" w:rsidR="00942855" w:rsidRPr="00D745B0" w:rsidRDefault="00942855" w:rsidP="00701C6F"/>
    <w:p w14:paraId="2AD43F75" w14:textId="45FA366F" w:rsidR="00422E27" w:rsidRPr="00D745B0" w:rsidRDefault="003C3D36" w:rsidP="00701C6F">
      <w:pPr>
        <w:rPr>
          <w:b/>
        </w:rPr>
      </w:pPr>
      <w:r>
        <w:rPr>
          <w:b/>
        </w:rPr>
        <w:t>Objednatel</w:t>
      </w:r>
      <w:r w:rsidR="00150D4C" w:rsidRPr="00D745B0">
        <w:rPr>
          <w:b/>
        </w:rPr>
        <w:t>:</w:t>
      </w:r>
    </w:p>
    <w:p w14:paraId="2B9341F9" w14:textId="21B54ACC" w:rsidR="00D745B0" w:rsidRPr="00D745B0" w:rsidRDefault="008E2E84" w:rsidP="00701C6F">
      <w:pPr>
        <w:rPr>
          <w:b/>
          <w:u w:val="single"/>
        </w:rPr>
      </w:pPr>
      <w:r>
        <w:rPr>
          <w:b/>
          <w:u w:val="single"/>
        </w:rPr>
        <w:t>Český rybářský svaz, z.s.</w:t>
      </w:r>
    </w:p>
    <w:p w14:paraId="127979D0" w14:textId="77777777" w:rsidR="008E2E84" w:rsidRDefault="00D745B0" w:rsidP="00701C6F">
      <w:bookmarkStart w:id="1" w:name="_Hlk510989169"/>
      <w:r w:rsidRPr="00D745B0">
        <w:t xml:space="preserve">se sídlem: </w:t>
      </w:r>
      <w:r w:rsidRPr="00D745B0">
        <w:tab/>
      </w:r>
      <w:r>
        <w:tab/>
      </w:r>
      <w:r w:rsidR="008E2E84">
        <w:t>Nad Olšinami 282/31, 100 00 Praha 10 - Vinohrady</w:t>
      </w:r>
      <w:r w:rsidR="008E2E84" w:rsidRPr="00D745B0">
        <w:t xml:space="preserve"> </w:t>
      </w:r>
    </w:p>
    <w:p w14:paraId="58EF59E3" w14:textId="5F6DA545" w:rsidR="00D745B0" w:rsidRDefault="00D745B0" w:rsidP="00701C6F">
      <w:r w:rsidRPr="00D745B0">
        <w:t>IČ:</w:t>
      </w:r>
      <w:r>
        <w:tab/>
      </w:r>
      <w:r>
        <w:tab/>
      </w:r>
      <w:r>
        <w:tab/>
      </w:r>
      <w:r w:rsidR="008E2E84">
        <w:t>00443191</w:t>
      </w:r>
    </w:p>
    <w:p w14:paraId="71583D31" w14:textId="6D97B37E" w:rsidR="00413B51" w:rsidRDefault="00413B51" w:rsidP="00701C6F">
      <w:r w:rsidRPr="003C3D36">
        <w:t>ID datové schránky:</w:t>
      </w:r>
      <w:r w:rsidR="003C3D36">
        <w:tab/>
      </w:r>
      <w:r w:rsidR="0084350A" w:rsidRPr="0084350A">
        <w:t>2zu64jc</w:t>
      </w:r>
      <w:r>
        <w:tab/>
      </w:r>
    </w:p>
    <w:p w14:paraId="1B7604D6" w14:textId="5A7E309E" w:rsidR="00D745B0" w:rsidRPr="003C3D36" w:rsidRDefault="0084350A" w:rsidP="00701C6F">
      <w:r>
        <w:t xml:space="preserve"> </w:t>
      </w:r>
    </w:p>
    <w:bookmarkEnd w:id="1"/>
    <w:p w14:paraId="5FB33407" w14:textId="54B9C28E" w:rsidR="003C3D36" w:rsidRDefault="003C3D36" w:rsidP="00701C6F">
      <w:r>
        <w:t>a</w:t>
      </w:r>
    </w:p>
    <w:p w14:paraId="5D8865E4" w14:textId="77777777" w:rsidR="003C3D36" w:rsidRPr="00D745B0" w:rsidRDefault="003C3D36" w:rsidP="00701C6F"/>
    <w:p w14:paraId="1A07DC46" w14:textId="4E7C3715" w:rsidR="00422E27" w:rsidRPr="00D745B0" w:rsidRDefault="003C3D36" w:rsidP="00701C6F">
      <w:pPr>
        <w:rPr>
          <w:b/>
        </w:rPr>
      </w:pPr>
      <w:r>
        <w:rPr>
          <w:b/>
        </w:rPr>
        <w:t>Zhotovitel</w:t>
      </w:r>
      <w:bookmarkStart w:id="2" w:name="_Hlk510989178"/>
      <w:r w:rsidR="00677661">
        <w:rPr>
          <w:b/>
        </w:rPr>
        <w:t xml:space="preserve"> nebo Poskytovatel</w:t>
      </w:r>
      <w:bookmarkEnd w:id="2"/>
      <w:r w:rsidR="00422E27" w:rsidRPr="00D745B0">
        <w:rPr>
          <w:b/>
        </w:rPr>
        <w:t>:</w:t>
      </w:r>
    </w:p>
    <w:p w14:paraId="3A9A2DFD" w14:textId="1A2CA0B4" w:rsidR="00422E27" w:rsidRPr="00D745B0" w:rsidRDefault="00FD462E" w:rsidP="00701C6F">
      <w:pPr>
        <w:rPr>
          <w:b/>
          <w:u w:val="single"/>
        </w:rPr>
      </w:pPr>
      <w:r>
        <w:rPr>
          <w:b/>
          <w:highlight w:val="yellow"/>
          <w:u w:val="single"/>
        </w:rPr>
        <w:t>[DOPLNÍ DODAVATEL]</w:t>
      </w:r>
    </w:p>
    <w:p w14:paraId="47E32477" w14:textId="1F660E96" w:rsidR="00DE0669" w:rsidRPr="00D745B0" w:rsidRDefault="00DE0669" w:rsidP="00701C6F">
      <w:r w:rsidRPr="00D745B0">
        <w:t xml:space="preserve">se sídlem: </w:t>
      </w:r>
      <w:r w:rsidRPr="00D745B0">
        <w:tab/>
      </w:r>
      <w:r w:rsidRPr="00D745B0">
        <w:tab/>
      </w:r>
      <w:r w:rsidR="00FD462E" w:rsidRPr="00FD462E">
        <w:rPr>
          <w:highlight w:val="yellow"/>
        </w:rPr>
        <w:t>[DOPLNÍ DODAVATEL]</w:t>
      </w:r>
    </w:p>
    <w:p w14:paraId="6FFAD619" w14:textId="776F5330" w:rsidR="00DE0669" w:rsidRPr="00D745B0" w:rsidRDefault="00422E27" w:rsidP="00701C6F">
      <w:r w:rsidRPr="00D745B0">
        <w:t>IČ:</w:t>
      </w:r>
      <w:r w:rsidR="00DE0669" w:rsidRPr="00D745B0">
        <w:tab/>
      </w:r>
      <w:r w:rsidR="00DE0669" w:rsidRPr="00D745B0">
        <w:tab/>
      </w:r>
      <w:r w:rsidR="00DE0669" w:rsidRPr="00D745B0">
        <w:tab/>
      </w:r>
      <w:r w:rsidR="00FD462E" w:rsidRPr="00FD462E">
        <w:rPr>
          <w:highlight w:val="yellow"/>
        </w:rPr>
        <w:t>[DOPLNÍ DODAVATEL]</w:t>
      </w:r>
    </w:p>
    <w:p w14:paraId="04F47A5E" w14:textId="72ABFB33" w:rsidR="00422E27" w:rsidRPr="00D745B0" w:rsidRDefault="00422E27" w:rsidP="00701C6F">
      <w:r w:rsidRPr="00D745B0">
        <w:t xml:space="preserve">DIČ: </w:t>
      </w:r>
      <w:r w:rsidR="00DE0669" w:rsidRPr="00D745B0">
        <w:tab/>
      </w:r>
      <w:r w:rsidR="00DE0669" w:rsidRPr="00D745B0">
        <w:tab/>
      </w:r>
      <w:r w:rsidR="00DE0669" w:rsidRPr="00D745B0">
        <w:tab/>
      </w:r>
      <w:r w:rsidR="00FD462E" w:rsidRPr="00FD462E">
        <w:rPr>
          <w:highlight w:val="yellow"/>
        </w:rPr>
        <w:t>[DOPLNÍ DODAVATEL]</w:t>
      </w:r>
    </w:p>
    <w:p w14:paraId="3207103C" w14:textId="475A8A10" w:rsidR="00DE0669" w:rsidRPr="00D745B0" w:rsidRDefault="00D745B0" w:rsidP="00701C6F">
      <w:pPr>
        <w:rPr>
          <w:b/>
          <w:u w:val="single"/>
        </w:rPr>
      </w:pPr>
      <w:r>
        <w:t>za níž jedná:</w:t>
      </w:r>
      <w:r>
        <w:tab/>
      </w:r>
      <w:r>
        <w:tab/>
      </w:r>
      <w:r w:rsidR="00FD462E" w:rsidRPr="00FD462E">
        <w:rPr>
          <w:highlight w:val="yellow"/>
        </w:rPr>
        <w:t>[DOPLNÍ DODAVATEL]</w:t>
      </w:r>
    </w:p>
    <w:p w14:paraId="5406AE74" w14:textId="60CA3B1C" w:rsidR="00422E27" w:rsidRPr="00D745B0" w:rsidRDefault="00422E27" w:rsidP="00701C6F">
      <w:r w:rsidRPr="00D745B0">
        <w:t xml:space="preserve">zapsaná v Obchodním rejstříku vedeném </w:t>
      </w:r>
      <w:r w:rsidR="00FD462E" w:rsidRPr="00FD462E">
        <w:rPr>
          <w:highlight w:val="yellow"/>
        </w:rPr>
        <w:t>[DOPLNÍ DODAVATEL]</w:t>
      </w:r>
      <w:r w:rsidR="006A45AF" w:rsidRPr="00D745B0">
        <w:t xml:space="preserve"> </w:t>
      </w:r>
      <w:r w:rsidRPr="00D745B0">
        <w:t>soudem v </w:t>
      </w:r>
      <w:r w:rsidR="00FD462E" w:rsidRPr="00FD462E">
        <w:rPr>
          <w:highlight w:val="yellow"/>
        </w:rPr>
        <w:t>[DOPLNÍ DODAVATEL]</w:t>
      </w:r>
      <w:r w:rsidR="006A45AF" w:rsidRPr="00D745B0">
        <w:t xml:space="preserve"> </w:t>
      </w:r>
      <w:r w:rsidR="004B0DA7">
        <w:t>spisová značka</w:t>
      </w:r>
      <w:r w:rsidRPr="00D745B0">
        <w:t xml:space="preserve"> </w:t>
      </w:r>
      <w:r w:rsidR="00FD462E" w:rsidRPr="00FD462E">
        <w:rPr>
          <w:highlight w:val="yellow"/>
        </w:rPr>
        <w:t>[DOPLNÍ DODAVATEL]</w:t>
      </w:r>
    </w:p>
    <w:p w14:paraId="1F5F7E1F" w14:textId="12DB9501" w:rsidR="00422E27" w:rsidRPr="00D745B0" w:rsidRDefault="00422E27" w:rsidP="00701C6F">
      <w:r w:rsidRPr="00D745B0">
        <w:t xml:space="preserve">tel.: </w:t>
      </w:r>
      <w:r w:rsidR="00FD462E" w:rsidRPr="00FD462E">
        <w:rPr>
          <w:highlight w:val="yellow"/>
        </w:rPr>
        <w:t>[DOPLNÍ DODAVATEL]</w:t>
      </w:r>
      <w:r w:rsidR="006A45AF" w:rsidRPr="00D745B0">
        <w:t xml:space="preserve"> </w:t>
      </w:r>
      <w:r w:rsidRPr="00D745B0">
        <w:t xml:space="preserve">fax.: </w:t>
      </w:r>
      <w:r w:rsidR="00FD462E" w:rsidRPr="00FD462E">
        <w:rPr>
          <w:highlight w:val="yellow"/>
        </w:rPr>
        <w:t>[DOPLNÍ DODAVATEL]</w:t>
      </w:r>
      <w:r w:rsidR="006A45AF" w:rsidRPr="00D745B0">
        <w:t xml:space="preserve">, </w:t>
      </w:r>
      <w:r w:rsidRPr="00D745B0">
        <w:t xml:space="preserve">e-mail: </w:t>
      </w:r>
      <w:r w:rsidR="00FD462E" w:rsidRPr="00FD462E">
        <w:rPr>
          <w:highlight w:val="yellow"/>
        </w:rPr>
        <w:t>[DOPLNÍ DODAVATEL]</w:t>
      </w:r>
    </w:p>
    <w:p w14:paraId="2D7626E8" w14:textId="6CEA021D" w:rsidR="00DE0669" w:rsidRPr="00D745B0" w:rsidRDefault="00422E27" w:rsidP="00701C6F">
      <w:pPr>
        <w:rPr>
          <w:b/>
          <w:u w:val="single"/>
        </w:rPr>
      </w:pPr>
      <w:r w:rsidRPr="00D745B0">
        <w:t xml:space="preserve">bankovní spojení: </w:t>
      </w:r>
      <w:r w:rsidR="00DE0669" w:rsidRPr="00D745B0">
        <w:tab/>
      </w:r>
      <w:r w:rsidR="00FD462E" w:rsidRPr="00FD462E">
        <w:rPr>
          <w:highlight w:val="yellow"/>
        </w:rPr>
        <w:t>[DOPLNÍ DODAVATEL]</w:t>
      </w:r>
    </w:p>
    <w:p w14:paraId="28BF5C3D" w14:textId="67C36024" w:rsidR="00422E27" w:rsidRDefault="00422E27" w:rsidP="00701C6F">
      <w:r w:rsidRPr="00D745B0">
        <w:t>č</w:t>
      </w:r>
      <w:r w:rsidR="004B0DA7">
        <w:t xml:space="preserve">íslo </w:t>
      </w:r>
      <w:r w:rsidRPr="00D745B0">
        <w:t>ú</w:t>
      </w:r>
      <w:r w:rsidR="004B0DA7">
        <w:t>čtu</w:t>
      </w:r>
      <w:r w:rsidR="00D745B0">
        <w:t>:</w:t>
      </w:r>
      <w:r w:rsidR="00D745B0">
        <w:tab/>
      </w:r>
      <w:r w:rsidR="00D745B0">
        <w:tab/>
      </w:r>
      <w:r w:rsidR="00FD462E" w:rsidRPr="00FD462E">
        <w:rPr>
          <w:highlight w:val="yellow"/>
        </w:rPr>
        <w:t>[DOPLNÍ DODAVATEL]</w:t>
      </w:r>
    </w:p>
    <w:p w14:paraId="50424E5A" w14:textId="77777777" w:rsidR="004B0DA7" w:rsidRDefault="004B0DA7" w:rsidP="00701C6F"/>
    <w:p w14:paraId="1AC4A365" w14:textId="77777777" w:rsidR="004B0DA7" w:rsidRPr="00D745B0" w:rsidRDefault="004B0DA7" w:rsidP="00701C6F">
      <w:r>
        <w:t>dále společně jako „smluvní strany“</w:t>
      </w:r>
    </w:p>
    <w:p w14:paraId="04BD2539" w14:textId="77777777" w:rsidR="00422E27" w:rsidRPr="00D745B0" w:rsidRDefault="00422E27" w:rsidP="00701C6F"/>
    <w:p w14:paraId="115C698B" w14:textId="77777777" w:rsidR="00DE0669" w:rsidRPr="00701C6F" w:rsidRDefault="00DE0669" w:rsidP="00701C6F">
      <w:pPr>
        <w:pStyle w:val="Nadpis1"/>
        <w:keepNext w:val="0"/>
        <w:rPr>
          <w:rStyle w:val="Siln"/>
        </w:rPr>
      </w:pPr>
      <w:r w:rsidRPr="00701C6F">
        <w:rPr>
          <w:rStyle w:val="Siln"/>
        </w:rPr>
        <w:t>Preambule</w:t>
      </w:r>
    </w:p>
    <w:p w14:paraId="2149A688" w14:textId="002FC2CE" w:rsidR="0095538E" w:rsidRPr="00164B92" w:rsidRDefault="0084350A" w:rsidP="00701C6F">
      <w:pPr>
        <w:pStyle w:val="Nzev"/>
        <w:keepNext w:val="0"/>
        <w:numPr>
          <w:ilvl w:val="1"/>
          <w:numId w:val="28"/>
        </w:numPr>
        <w:ind w:left="567" w:hanging="567"/>
        <w:jc w:val="both"/>
        <w:rPr>
          <w:rStyle w:val="Siln"/>
          <w:b w:val="0"/>
        </w:rPr>
      </w:pPr>
      <w:bookmarkStart w:id="3" w:name="_Hlk510989193"/>
      <w:bookmarkStart w:id="4" w:name="_Hlk58360605"/>
      <w:r>
        <w:rPr>
          <w:rStyle w:val="Siln"/>
          <w:b w:val="0"/>
        </w:rPr>
        <w:t>Smluvní strany</w:t>
      </w:r>
      <w:r w:rsidR="00F35DB4" w:rsidRPr="00164B92">
        <w:rPr>
          <w:rStyle w:val="Siln"/>
          <w:b w:val="0"/>
        </w:rPr>
        <w:t xml:space="preserve"> </w:t>
      </w:r>
      <w:r>
        <w:rPr>
          <w:rStyle w:val="Siln"/>
          <w:b w:val="0"/>
        </w:rPr>
        <w:t xml:space="preserve">Uzavírají tuto smlouvu na základě provedeného zadávacího řízení dle zákona č. 134/2016 Sb. </w:t>
      </w:r>
      <w:bookmarkEnd w:id="3"/>
      <w:r>
        <w:rPr>
          <w:rStyle w:val="Siln"/>
          <w:b w:val="0"/>
        </w:rPr>
        <w:t xml:space="preserve"> </w:t>
      </w:r>
    </w:p>
    <w:bookmarkEnd w:id="4"/>
    <w:p w14:paraId="21866941" w14:textId="77777777" w:rsidR="006263B2" w:rsidRPr="006263B2" w:rsidRDefault="006263B2" w:rsidP="00701C6F"/>
    <w:p w14:paraId="2D583307" w14:textId="77777777" w:rsidR="00422E27" w:rsidRPr="006263B2" w:rsidRDefault="00E10334" w:rsidP="00701C6F">
      <w:pPr>
        <w:pStyle w:val="Nadpis1"/>
        <w:keepNext w:val="0"/>
        <w:rPr>
          <w:rStyle w:val="Siln"/>
        </w:rPr>
      </w:pPr>
      <w:bookmarkStart w:id="5" w:name="_Ref513665399"/>
      <w:r w:rsidRPr="006263B2">
        <w:rPr>
          <w:rStyle w:val="Siln"/>
        </w:rPr>
        <w:t>Předmět smlouvy</w:t>
      </w:r>
      <w:bookmarkEnd w:id="5"/>
    </w:p>
    <w:p w14:paraId="2BAA5B40" w14:textId="21A276E6" w:rsidR="006C378A" w:rsidRPr="00FD462E" w:rsidRDefault="001603C7" w:rsidP="00701C6F">
      <w:pPr>
        <w:pStyle w:val="Nzev"/>
        <w:keepNext w:val="0"/>
        <w:numPr>
          <w:ilvl w:val="1"/>
          <w:numId w:val="28"/>
        </w:numPr>
        <w:ind w:left="567" w:hanging="567"/>
        <w:jc w:val="both"/>
        <w:rPr>
          <w:rStyle w:val="Siln"/>
          <w:b w:val="0"/>
        </w:rPr>
      </w:pPr>
      <w:bookmarkStart w:id="6" w:name="_Ref513664797"/>
      <w:r w:rsidRPr="00FD462E">
        <w:rPr>
          <w:rStyle w:val="Siln"/>
          <w:b w:val="0"/>
        </w:rPr>
        <w:t xml:space="preserve">Předmětem smlouvy je závazek </w:t>
      </w:r>
      <w:r w:rsidR="003C3D36">
        <w:rPr>
          <w:rStyle w:val="Siln"/>
          <w:b w:val="0"/>
        </w:rPr>
        <w:t>Zhotovitel</w:t>
      </w:r>
      <w:r w:rsidRPr="00FD462E">
        <w:rPr>
          <w:rStyle w:val="Siln"/>
          <w:b w:val="0"/>
        </w:rPr>
        <w:t xml:space="preserve">e provést pro </w:t>
      </w:r>
      <w:r w:rsidR="003C3D36">
        <w:rPr>
          <w:rStyle w:val="Siln"/>
          <w:b w:val="0"/>
        </w:rPr>
        <w:t>Objednatel</w:t>
      </w:r>
      <w:r w:rsidRPr="00FD462E">
        <w:rPr>
          <w:rStyle w:val="Siln"/>
          <w:b w:val="0"/>
        </w:rPr>
        <w:t>e dílo spočívající v dodávce a </w:t>
      </w:r>
      <w:r w:rsidR="00F011C7" w:rsidRPr="00FD462E">
        <w:rPr>
          <w:rStyle w:val="Siln"/>
          <w:b w:val="0"/>
        </w:rPr>
        <w:t xml:space="preserve">implementaci </w:t>
      </w:r>
      <w:r w:rsidR="008E2E84">
        <w:rPr>
          <w:rStyle w:val="Siln"/>
          <w:b w:val="0"/>
        </w:rPr>
        <w:t>Rybářského</w:t>
      </w:r>
      <w:r w:rsidR="00164B92">
        <w:rPr>
          <w:rStyle w:val="Siln"/>
          <w:b w:val="0"/>
        </w:rPr>
        <w:t xml:space="preserve"> informačního </w:t>
      </w:r>
      <w:r w:rsidR="00C37D99">
        <w:rPr>
          <w:rStyle w:val="Siln"/>
          <w:b w:val="0"/>
        </w:rPr>
        <w:t xml:space="preserve">systému </w:t>
      </w:r>
      <w:r w:rsidR="002A026E" w:rsidRPr="00FD462E">
        <w:rPr>
          <w:rStyle w:val="Siln"/>
          <w:b w:val="0"/>
        </w:rPr>
        <w:t xml:space="preserve">(dále </w:t>
      </w:r>
      <w:r w:rsidR="00FD462E">
        <w:rPr>
          <w:rStyle w:val="Siln"/>
          <w:b w:val="0"/>
        </w:rPr>
        <w:t xml:space="preserve">také </w:t>
      </w:r>
      <w:r w:rsidR="002A026E" w:rsidRPr="00FD462E">
        <w:rPr>
          <w:rStyle w:val="Siln"/>
          <w:b w:val="0"/>
        </w:rPr>
        <w:t>„</w:t>
      </w:r>
      <w:r w:rsidR="003C3D36">
        <w:rPr>
          <w:rStyle w:val="Siln"/>
          <w:b w:val="0"/>
        </w:rPr>
        <w:t xml:space="preserve">IS </w:t>
      </w:r>
      <w:r w:rsidR="008E2E84">
        <w:rPr>
          <w:rStyle w:val="Siln"/>
          <w:b w:val="0"/>
        </w:rPr>
        <w:t>R</w:t>
      </w:r>
      <w:r w:rsidR="00BD69E1" w:rsidRPr="00FD462E">
        <w:rPr>
          <w:rStyle w:val="Siln"/>
          <w:b w:val="0"/>
        </w:rPr>
        <w:t>IS</w:t>
      </w:r>
      <w:r w:rsidR="002A026E" w:rsidRPr="00FD462E">
        <w:rPr>
          <w:rStyle w:val="Siln"/>
          <w:b w:val="0"/>
        </w:rPr>
        <w:t>“</w:t>
      </w:r>
      <w:r w:rsidR="00412A95">
        <w:rPr>
          <w:rStyle w:val="Siln"/>
          <w:b w:val="0"/>
        </w:rPr>
        <w:t xml:space="preserve"> nebo „Dílo“</w:t>
      </w:r>
      <w:r w:rsidR="002A026E" w:rsidRPr="00FD462E">
        <w:rPr>
          <w:rStyle w:val="Siln"/>
          <w:b w:val="0"/>
        </w:rPr>
        <w:t>)</w:t>
      </w:r>
      <w:r w:rsidR="00FD462E">
        <w:rPr>
          <w:rStyle w:val="Siln"/>
          <w:b w:val="0"/>
        </w:rPr>
        <w:t xml:space="preserve"> </w:t>
      </w:r>
      <w:r w:rsidR="006C378A" w:rsidRPr="00FD462E">
        <w:rPr>
          <w:rStyle w:val="Siln"/>
          <w:b w:val="0"/>
        </w:rPr>
        <w:t>v rozsahu dle zadávací dokumentace veřejné zakázky „</w:t>
      </w:r>
      <w:r w:rsidR="008E2E84" w:rsidRPr="003C3D36">
        <w:rPr>
          <w:rStyle w:val="Siln"/>
          <w:b w:val="0"/>
          <w:highlight w:val="magenta"/>
        </w:rPr>
        <w:t>Rybářský</w:t>
      </w:r>
      <w:r w:rsidR="00C37D99" w:rsidRPr="003C3D36">
        <w:rPr>
          <w:rStyle w:val="Siln"/>
          <w:b w:val="0"/>
          <w:highlight w:val="magenta"/>
        </w:rPr>
        <w:t xml:space="preserve"> informační systém</w:t>
      </w:r>
      <w:r w:rsidR="006C378A" w:rsidRPr="00FD462E">
        <w:rPr>
          <w:rStyle w:val="Siln"/>
          <w:b w:val="0"/>
        </w:rPr>
        <w:t>“</w:t>
      </w:r>
      <w:r w:rsidR="00A913B9">
        <w:rPr>
          <w:rStyle w:val="Siln"/>
          <w:b w:val="0"/>
        </w:rPr>
        <w:t xml:space="preserve"> – části </w:t>
      </w:r>
      <w:r w:rsidR="00194C86">
        <w:rPr>
          <w:rStyle w:val="Siln"/>
          <w:b w:val="0"/>
        </w:rPr>
        <w:t>A</w:t>
      </w:r>
      <w:r w:rsidR="00A913B9">
        <w:rPr>
          <w:rStyle w:val="Siln"/>
          <w:b w:val="0"/>
        </w:rPr>
        <w:t xml:space="preserve"> „IS RIS“</w:t>
      </w:r>
      <w:r w:rsidR="00BA4619" w:rsidRPr="00FD462E">
        <w:rPr>
          <w:rStyle w:val="Siln"/>
          <w:b w:val="0"/>
        </w:rPr>
        <w:t xml:space="preserve">, nabídky </w:t>
      </w:r>
      <w:r w:rsidR="003C3D36">
        <w:rPr>
          <w:rStyle w:val="Siln"/>
          <w:b w:val="0"/>
        </w:rPr>
        <w:t>Zhotovitel</w:t>
      </w:r>
      <w:r w:rsidR="00BA4619" w:rsidRPr="00FD462E">
        <w:rPr>
          <w:rStyle w:val="Siln"/>
          <w:b w:val="0"/>
        </w:rPr>
        <w:t>e a</w:t>
      </w:r>
      <w:r w:rsidR="006C378A" w:rsidRPr="00FD462E">
        <w:rPr>
          <w:rStyle w:val="Siln"/>
          <w:b w:val="0"/>
        </w:rPr>
        <w:t xml:space="preserve"> přílohy č. 1 této smlouvy.</w:t>
      </w:r>
      <w:r w:rsidR="00BA4619" w:rsidRPr="00FD462E">
        <w:rPr>
          <w:rStyle w:val="Siln"/>
          <w:b w:val="0"/>
        </w:rPr>
        <w:t xml:space="preserve"> Dodávka bude zahrnovat zejména:</w:t>
      </w:r>
      <w:bookmarkEnd w:id="6"/>
    </w:p>
    <w:p w14:paraId="198A5AC9" w14:textId="41F1431A" w:rsidR="003C3D36" w:rsidRPr="004B5791" w:rsidRDefault="003C3D36" w:rsidP="00701C6F">
      <w:pPr>
        <w:pStyle w:val="Odstavecseseznamem"/>
        <w:numPr>
          <w:ilvl w:val="0"/>
          <w:numId w:val="2"/>
        </w:numPr>
        <w:ind w:left="1134" w:hanging="357"/>
      </w:pPr>
      <w:r w:rsidRPr="004B5791">
        <w:t>návrh, vývoj</w:t>
      </w:r>
      <w:r>
        <w:t>, dodávku</w:t>
      </w:r>
      <w:r w:rsidRPr="004B5791">
        <w:t xml:space="preserve"> a implementac</w:t>
      </w:r>
      <w:r>
        <w:t>i IS RIS,</w:t>
      </w:r>
    </w:p>
    <w:p w14:paraId="6BC9A157" w14:textId="66888405" w:rsidR="003C3D36" w:rsidRPr="004B5791" w:rsidRDefault="003C3D36" w:rsidP="00701C6F">
      <w:pPr>
        <w:pStyle w:val="Odstavecseseznamem"/>
        <w:numPr>
          <w:ilvl w:val="0"/>
          <w:numId w:val="2"/>
        </w:numPr>
        <w:ind w:left="1134" w:hanging="357"/>
      </w:pPr>
      <w:r>
        <w:t>m</w:t>
      </w:r>
      <w:r w:rsidRPr="004B5791">
        <w:t>igrac</w:t>
      </w:r>
      <w:r>
        <w:t>i</w:t>
      </w:r>
      <w:r w:rsidRPr="004B5791">
        <w:t xml:space="preserve"> dat ze stávajících IS, příp. aplikací</w:t>
      </w:r>
      <w:r>
        <w:t xml:space="preserve"> Objednatele,</w:t>
      </w:r>
    </w:p>
    <w:p w14:paraId="313F7C05" w14:textId="73B98DB6" w:rsidR="003C3D36" w:rsidRPr="004B5791" w:rsidRDefault="003C3D36" w:rsidP="00701C6F">
      <w:pPr>
        <w:pStyle w:val="Odstavecseseznamem"/>
        <w:numPr>
          <w:ilvl w:val="0"/>
          <w:numId w:val="2"/>
        </w:numPr>
        <w:ind w:left="1134" w:hanging="357"/>
      </w:pPr>
      <w:r>
        <w:t>t</w:t>
      </w:r>
      <w:r w:rsidRPr="004B5791">
        <w:t>estování</w:t>
      </w:r>
      <w:r>
        <w:t>,</w:t>
      </w:r>
    </w:p>
    <w:p w14:paraId="6B859791" w14:textId="466C38AD" w:rsidR="003C3D36" w:rsidRPr="004B5791" w:rsidRDefault="003C3D36" w:rsidP="00701C6F">
      <w:pPr>
        <w:pStyle w:val="Odstavecseseznamem"/>
        <w:numPr>
          <w:ilvl w:val="0"/>
          <w:numId w:val="2"/>
        </w:numPr>
        <w:ind w:left="1134" w:hanging="357"/>
      </w:pPr>
      <w:r>
        <w:lastRenderedPageBreak/>
        <w:t>z</w:t>
      </w:r>
      <w:r w:rsidRPr="004B5791">
        <w:t>pracování technické dokumentace</w:t>
      </w:r>
      <w:r>
        <w:t>,</w:t>
      </w:r>
    </w:p>
    <w:p w14:paraId="7F148803" w14:textId="08A720A3" w:rsidR="003C3D36" w:rsidRPr="004B5791" w:rsidRDefault="003C3D36" w:rsidP="00701C6F">
      <w:pPr>
        <w:pStyle w:val="Odstavecseseznamem"/>
        <w:numPr>
          <w:ilvl w:val="0"/>
          <w:numId w:val="2"/>
        </w:numPr>
        <w:ind w:left="1134" w:hanging="357"/>
      </w:pPr>
      <w:r>
        <w:t>š</w:t>
      </w:r>
      <w:r w:rsidRPr="004B5791">
        <w:t>kolení administrátorů a uživatelů IS RIS</w:t>
      </w:r>
      <w:r>
        <w:t>.</w:t>
      </w:r>
    </w:p>
    <w:p w14:paraId="6033A220" w14:textId="02B3F5DC" w:rsidR="00FD462E" w:rsidRPr="003C3D36" w:rsidRDefault="003C3D36" w:rsidP="00701C6F">
      <w:pPr>
        <w:pStyle w:val="Odstavecseseznamem"/>
        <w:numPr>
          <w:ilvl w:val="0"/>
          <w:numId w:val="2"/>
        </w:numPr>
        <w:ind w:left="1134" w:hanging="357"/>
      </w:pPr>
      <w:r>
        <w:t>p</w:t>
      </w:r>
      <w:r w:rsidRPr="004B5791">
        <w:t>ilotní provoz</w:t>
      </w:r>
      <w:r>
        <w:t>.</w:t>
      </w:r>
    </w:p>
    <w:p w14:paraId="1D767A18" w14:textId="77777777" w:rsidR="003A5D4A" w:rsidRPr="001B2112" w:rsidRDefault="001603C7" w:rsidP="00701C6F">
      <w:pPr>
        <w:pStyle w:val="Nzev"/>
        <w:keepNext w:val="0"/>
        <w:ind w:left="567"/>
        <w:jc w:val="both"/>
        <w:rPr>
          <w:rStyle w:val="Siln"/>
          <w:b w:val="0"/>
        </w:rPr>
      </w:pPr>
      <w:r w:rsidRPr="001B2112">
        <w:rPr>
          <w:rStyle w:val="Siln"/>
          <w:b w:val="0"/>
        </w:rPr>
        <w:t xml:space="preserve">Podrobná specifikace technického řešení </w:t>
      </w:r>
      <w:r w:rsidR="00025335" w:rsidRPr="001B2112">
        <w:rPr>
          <w:rStyle w:val="Siln"/>
          <w:b w:val="0"/>
        </w:rPr>
        <w:t xml:space="preserve">díla </w:t>
      </w:r>
      <w:r w:rsidRPr="001B2112">
        <w:rPr>
          <w:rStyle w:val="Siln"/>
          <w:b w:val="0"/>
        </w:rPr>
        <w:t>je uvedena v Příloze č 1: Specifikace technického řešení této smlouvy</w:t>
      </w:r>
      <w:r w:rsidR="00A42032" w:rsidRPr="001B2112">
        <w:rPr>
          <w:rStyle w:val="Siln"/>
          <w:b w:val="0"/>
        </w:rPr>
        <w:t xml:space="preserve"> a tvoří její nedílnou součást.</w:t>
      </w:r>
    </w:p>
    <w:p w14:paraId="6536BD5D" w14:textId="6EBF4F59" w:rsidR="00025335" w:rsidRPr="001B2112" w:rsidRDefault="00025335" w:rsidP="00701C6F">
      <w:pPr>
        <w:pStyle w:val="Nzev"/>
        <w:keepNext w:val="0"/>
        <w:numPr>
          <w:ilvl w:val="1"/>
          <w:numId w:val="28"/>
        </w:numPr>
        <w:ind w:left="567" w:hanging="567"/>
        <w:jc w:val="both"/>
        <w:rPr>
          <w:rStyle w:val="Siln"/>
          <w:b w:val="0"/>
        </w:rPr>
      </w:pPr>
      <w:bookmarkStart w:id="7" w:name="_Hlk510989249"/>
      <w:r w:rsidRPr="001B2112">
        <w:rPr>
          <w:rStyle w:val="Siln"/>
          <w:b w:val="0"/>
        </w:rPr>
        <w:t xml:space="preserve">Předmětem smlouvy je dále poskytování služeb provozní podpory </w:t>
      </w:r>
      <w:r w:rsidR="000834B4">
        <w:rPr>
          <w:rStyle w:val="Siln"/>
          <w:b w:val="0"/>
        </w:rPr>
        <w:t xml:space="preserve">a maintenance </w:t>
      </w:r>
      <w:r w:rsidRPr="001B2112">
        <w:rPr>
          <w:rStyle w:val="Siln"/>
          <w:b w:val="0"/>
        </w:rPr>
        <w:t>(dále také souhrnně „</w:t>
      </w:r>
      <w:r w:rsidR="000834B4">
        <w:rPr>
          <w:rStyle w:val="Siln"/>
          <w:b w:val="0"/>
        </w:rPr>
        <w:t>P</w:t>
      </w:r>
      <w:r w:rsidRPr="001B2112">
        <w:rPr>
          <w:rStyle w:val="Siln"/>
          <w:b w:val="0"/>
        </w:rPr>
        <w:t xml:space="preserve">rovozní podpora“) v délce trvání </w:t>
      </w:r>
      <w:r w:rsidR="003C3D36">
        <w:rPr>
          <w:rStyle w:val="Siln"/>
          <w:b w:val="0"/>
        </w:rPr>
        <w:t>36</w:t>
      </w:r>
      <w:r w:rsidRPr="001B2112">
        <w:rPr>
          <w:rStyle w:val="Siln"/>
          <w:b w:val="0"/>
        </w:rPr>
        <w:t xml:space="preserve"> měsíců</w:t>
      </w:r>
      <w:r w:rsidR="004C1838">
        <w:rPr>
          <w:rStyle w:val="Siln"/>
          <w:b w:val="0"/>
        </w:rPr>
        <w:t xml:space="preserve"> od </w:t>
      </w:r>
      <w:r w:rsidR="003C3D36">
        <w:rPr>
          <w:rStyle w:val="Siln"/>
          <w:b w:val="0"/>
        </w:rPr>
        <w:t>ukončení standardní záruky</w:t>
      </w:r>
      <w:r w:rsidRPr="001B2112">
        <w:rPr>
          <w:rStyle w:val="Siln"/>
          <w:b w:val="0"/>
        </w:rPr>
        <w:t>.</w:t>
      </w:r>
      <w:bookmarkEnd w:id="7"/>
    </w:p>
    <w:p w14:paraId="000B800A" w14:textId="77777777" w:rsidR="00F624F9" w:rsidRPr="001B2112" w:rsidRDefault="00F624F9" w:rsidP="00701C6F">
      <w:pPr>
        <w:pStyle w:val="Nzev"/>
        <w:keepNext w:val="0"/>
        <w:ind w:left="567"/>
        <w:jc w:val="both"/>
        <w:rPr>
          <w:rStyle w:val="Siln"/>
          <w:b w:val="0"/>
        </w:rPr>
      </w:pPr>
      <w:bookmarkStart w:id="8" w:name="_Hlk510989295"/>
      <w:r w:rsidRPr="001B2112">
        <w:rPr>
          <w:rStyle w:val="Siln"/>
          <w:b w:val="0"/>
        </w:rPr>
        <w:t>Provozní podpora zahrnuje:</w:t>
      </w:r>
    </w:p>
    <w:p w14:paraId="130DB6EF" w14:textId="1F76987A" w:rsidR="00F624F9" w:rsidRPr="00AE5BDA" w:rsidRDefault="001B2112" w:rsidP="00701C6F">
      <w:pPr>
        <w:pStyle w:val="Odstavecseseznamem"/>
        <w:numPr>
          <w:ilvl w:val="0"/>
          <w:numId w:val="2"/>
        </w:numPr>
        <w:ind w:left="1134" w:hanging="357"/>
      </w:pPr>
      <w:r>
        <w:t>P</w:t>
      </w:r>
      <w:r w:rsidR="00F624F9" w:rsidRPr="00AE5BDA">
        <w:t>oskytování aktuálních verzí</w:t>
      </w:r>
      <w:r w:rsidR="00F624F9">
        <w:t xml:space="preserve"> </w:t>
      </w:r>
      <w:r w:rsidR="00F624F9" w:rsidRPr="00AE5BDA">
        <w:t>dodaného software</w:t>
      </w:r>
      <w:r w:rsidR="00F624F9">
        <w:t>, tj. nabídka aktuálních verzí, upgrade a update dodaného software (SW maintenance)</w:t>
      </w:r>
      <w:r w:rsidR="0028265C">
        <w:t xml:space="preserve"> vč. aktualizace číselníků a metodik</w:t>
      </w:r>
      <w:r>
        <w:t>.</w:t>
      </w:r>
    </w:p>
    <w:p w14:paraId="0975028D" w14:textId="00399968" w:rsidR="001B2112" w:rsidRDefault="001B2112" w:rsidP="00701C6F">
      <w:pPr>
        <w:pStyle w:val="Odstavecseseznamem"/>
        <w:numPr>
          <w:ilvl w:val="0"/>
          <w:numId w:val="2"/>
        </w:numPr>
        <w:ind w:left="1134" w:hanging="357"/>
      </w:pPr>
      <w:r>
        <w:t>L</w:t>
      </w:r>
      <w:r w:rsidR="00F624F9" w:rsidRPr="00AE5BDA">
        <w:t xml:space="preserve">egislativní servis, kdy aktuální verze dodaného software musí být </w:t>
      </w:r>
      <w:r w:rsidR="003C3D36">
        <w:t>Objednatel</w:t>
      </w:r>
      <w:r w:rsidR="00F624F9">
        <w:t>i</w:t>
      </w:r>
      <w:r w:rsidR="00F624F9" w:rsidRPr="00AE5BDA">
        <w:t xml:space="preserve"> </w:t>
      </w:r>
      <w:r w:rsidR="00F624F9">
        <w:t>poskytnuta</w:t>
      </w:r>
      <w:r w:rsidR="00F624F9" w:rsidRPr="00AE5BDA">
        <w:t xml:space="preserve"> nejpozději k datu nabytí účinnosti nové právní úpravy za předpokladu vydání prováděcích předpisů k této úpravě nejpozději 60 dnů před nabytím účinnosti této nové právní úpravy (v opačném případě do 60 dnů od vydání prováděcích předpisů k příslušné právní úpravě</w:t>
      </w:r>
      <w:r w:rsidR="00025335" w:rsidRPr="00AE5BDA">
        <w:t>)</w:t>
      </w:r>
      <w:r w:rsidR="00025335">
        <w:t>.</w:t>
      </w:r>
    </w:p>
    <w:p w14:paraId="30FFFFA1" w14:textId="77777777" w:rsidR="00900B2F" w:rsidRDefault="001B2112" w:rsidP="00701C6F">
      <w:pPr>
        <w:pStyle w:val="Odstavecseseznamem"/>
        <w:numPr>
          <w:ilvl w:val="0"/>
          <w:numId w:val="2"/>
        </w:numPr>
        <w:ind w:left="1134" w:hanging="357"/>
      </w:pPr>
      <w:r>
        <w:t>P</w:t>
      </w:r>
      <w:r w:rsidR="005C007C" w:rsidRPr="00EC5457">
        <w:t>rovozní kontrola systému</w:t>
      </w:r>
      <w:r w:rsidR="005C007C">
        <w:t xml:space="preserve"> </w:t>
      </w:r>
      <w:r w:rsidR="005C007C" w:rsidRPr="00EC5457">
        <w:t>(profylaxe) v rozsahu 2 dnů ročně</w:t>
      </w:r>
      <w:r w:rsidR="00900B2F">
        <w:t>.</w:t>
      </w:r>
    </w:p>
    <w:p w14:paraId="63ED1C5E" w14:textId="77777777" w:rsidR="00900B2F" w:rsidRDefault="00900B2F" w:rsidP="00701C6F">
      <w:pPr>
        <w:pStyle w:val="Odstavecseseznamem"/>
        <w:numPr>
          <w:ilvl w:val="0"/>
          <w:numId w:val="2"/>
        </w:numPr>
        <w:ind w:left="1134" w:hanging="357"/>
      </w:pPr>
      <w:r>
        <w:t>P</w:t>
      </w:r>
      <w:r w:rsidR="005C007C" w:rsidRPr="00EC5457">
        <w:t>oskytování konzultací v rozsahu 2 dnů ročně</w:t>
      </w:r>
      <w:r>
        <w:t>.</w:t>
      </w:r>
    </w:p>
    <w:p w14:paraId="1817C1E2" w14:textId="7C40F92A" w:rsidR="005C007C" w:rsidRDefault="00900B2F" w:rsidP="00701C6F">
      <w:pPr>
        <w:pStyle w:val="Odstavecseseznamem"/>
        <w:numPr>
          <w:ilvl w:val="0"/>
          <w:numId w:val="2"/>
        </w:numPr>
        <w:ind w:left="1134" w:hanging="357"/>
        <w:rPr>
          <w:ins w:id="9" w:author="Autor" w:date="2021-03-15T10:12:00Z"/>
        </w:rPr>
      </w:pPr>
      <w:r>
        <w:t>P</w:t>
      </w:r>
      <w:r w:rsidR="005C007C" w:rsidRPr="00EC5457">
        <w:t xml:space="preserve">oskytování školení (doškolení změn nebo nově příchozích pracovníků </w:t>
      </w:r>
      <w:r w:rsidR="003C3D36">
        <w:t>Objednatele</w:t>
      </w:r>
      <w:r w:rsidR="005C007C" w:rsidRPr="00EC5457">
        <w:t>) v rozsahu 2 dnů ročně</w:t>
      </w:r>
      <w:ins w:id="10" w:author="Autor" w:date="2021-03-15T10:16:00Z">
        <w:r w:rsidR="00FC22BF">
          <w:t xml:space="preserve"> (1 den zahrnuje 8 školících hodin)</w:t>
        </w:r>
      </w:ins>
      <w:r w:rsidR="005C007C" w:rsidRPr="00EC5457">
        <w:t>.</w:t>
      </w:r>
      <w:r w:rsidR="00FC22BF">
        <w:t xml:space="preserve"> </w:t>
      </w:r>
      <w:ins w:id="11" w:author="Autor" w:date="2021-03-15T10:14:00Z">
        <w:r w:rsidR="00FC22BF">
          <w:t>Objednatel je oprávněn odebrat další služby průběžného školení podle svých potřeb nad rámec poskytování školení</w:t>
        </w:r>
      </w:ins>
      <w:ins w:id="12" w:author="Autor" w:date="2021-03-15T10:15:00Z">
        <w:r w:rsidR="00FC22BF">
          <w:t xml:space="preserve"> dle tohoto článku (dále jen „Průběžné školení“)</w:t>
        </w:r>
      </w:ins>
      <w:ins w:id="13" w:author="Autor" w:date="2021-03-15T10:14:00Z">
        <w:r w:rsidR="00FC22BF">
          <w:t>.</w:t>
        </w:r>
      </w:ins>
    </w:p>
    <w:p w14:paraId="6275C474" w14:textId="6729A226" w:rsidR="005C007C" w:rsidRDefault="005C007C" w:rsidP="00701C6F">
      <w:pPr>
        <w:pStyle w:val="Odstavecseseznamem"/>
        <w:numPr>
          <w:ilvl w:val="0"/>
          <w:numId w:val="2"/>
        </w:numPr>
        <w:ind w:left="1134" w:hanging="357"/>
      </w:pPr>
      <w:r>
        <w:t>Servisní činnost spočívající ve správě IS specifikovaných v </w:t>
      </w:r>
      <w:r w:rsidR="003C3D36">
        <w:fldChar w:fldCharType="begin"/>
      </w:r>
      <w:r w:rsidR="003C3D36">
        <w:instrText xml:space="preserve"> REF _Ref513664797 \r \h </w:instrText>
      </w:r>
      <w:r w:rsidR="003C3D36">
        <w:fldChar w:fldCharType="separate"/>
      </w:r>
      <w:r w:rsidR="003C3D36">
        <w:t>2.1</w:t>
      </w:r>
      <w:r w:rsidR="003C3D36">
        <w:fldChar w:fldCharType="end"/>
      </w:r>
      <w:r w:rsidR="003C3D36">
        <w:t xml:space="preserve"> </w:t>
      </w:r>
      <w:r>
        <w:t>této smlouvy:</w:t>
      </w:r>
    </w:p>
    <w:p w14:paraId="5AFE8FAC" w14:textId="2BADC6C3" w:rsidR="005C007C" w:rsidRPr="005C007C" w:rsidRDefault="003C3D36" w:rsidP="00701C6F">
      <w:pPr>
        <w:pStyle w:val="Odstavecseseznamem"/>
        <w:numPr>
          <w:ilvl w:val="1"/>
          <w:numId w:val="2"/>
        </w:numPr>
      </w:pPr>
      <w:r>
        <w:t>Zhotovitel</w:t>
      </w:r>
      <w:r w:rsidR="005C007C">
        <w:t xml:space="preserve"> </w:t>
      </w:r>
      <w:r w:rsidR="005C007C" w:rsidRPr="005C007C">
        <w:t xml:space="preserve">se zavazuje vykonávat pro </w:t>
      </w:r>
      <w:r>
        <w:t>Objednatel</w:t>
      </w:r>
      <w:r w:rsidR="005C007C">
        <w:t xml:space="preserve">e </w:t>
      </w:r>
      <w:r w:rsidR="005C007C" w:rsidRPr="005C007C">
        <w:t>po dobu platnosti této smlouvy</w:t>
      </w:r>
      <w:r w:rsidR="002D6636">
        <w:t xml:space="preserve"> a po dobu sjednané záruky</w:t>
      </w:r>
      <w:r w:rsidR="005C007C" w:rsidRPr="005C007C">
        <w:t xml:space="preserve"> metodickou a technickou podporu, servis, hot-line a další formy podpory spočívající v operativním odstranění problému, např. havárie, nefunkčnosti, částečné nefunkčnosti, a to podle charakteru problému formou vzdálené správy nebo osobně na místě u </w:t>
      </w:r>
      <w:r>
        <w:t>Objednatel</w:t>
      </w:r>
      <w:r w:rsidR="005C007C">
        <w:t xml:space="preserve">e </w:t>
      </w:r>
      <w:r w:rsidR="005C007C" w:rsidRPr="005C007C">
        <w:t>nebo jinou formou odborné pomoci směřující k vysvětlení odborných záležitostí a k odstranění problému</w:t>
      </w:r>
      <w:r w:rsidR="00900B2F">
        <w:t>;</w:t>
      </w:r>
    </w:p>
    <w:p w14:paraId="72DAAB26" w14:textId="045037B6" w:rsidR="005C007C" w:rsidRPr="005C007C" w:rsidRDefault="005C007C" w:rsidP="00701C6F">
      <w:pPr>
        <w:pStyle w:val="Odstavecseseznamem"/>
        <w:numPr>
          <w:ilvl w:val="1"/>
          <w:numId w:val="2"/>
        </w:numPr>
      </w:pPr>
      <w:r>
        <w:t>p</w:t>
      </w:r>
      <w:r w:rsidRPr="005C007C">
        <w:t xml:space="preserve">řipomínky a </w:t>
      </w:r>
      <w:r>
        <w:t>v</w:t>
      </w:r>
      <w:r w:rsidRPr="005C007C">
        <w:t xml:space="preserve">ady je </w:t>
      </w:r>
      <w:r w:rsidR="003C3D36">
        <w:t>Objednatel</w:t>
      </w:r>
      <w:r>
        <w:t xml:space="preserve"> </w:t>
      </w:r>
      <w:r w:rsidRPr="005C007C">
        <w:t xml:space="preserve">povinen prokazatelně uplatňovat prostřednictvím služby </w:t>
      </w:r>
      <w:r w:rsidR="00900B2F">
        <w:t>H</w:t>
      </w:r>
      <w:r>
        <w:t>elp</w:t>
      </w:r>
      <w:r w:rsidR="00900B2F">
        <w:t>D</w:t>
      </w:r>
      <w:r>
        <w:t xml:space="preserve">esk </w:t>
      </w:r>
      <w:r w:rsidRPr="005C007C">
        <w:t xml:space="preserve">s uvedením závažnosti problému, popisu </w:t>
      </w:r>
      <w:r>
        <w:t>v</w:t>
      </w:r>
      <w:r w:rsidRPr="005C007C">
        <w:t xml:space="preserve">ady a popisu kdy a za jakých okolností se </w:t>
      </w:r>
      <w:r>
        <w:t>v</w:t>
      </w:r>
      <w:r w:rsidRPr="005C007C">
        <w:t>ada vyskytla, popisu předchozích kroků a ostatních vstupů</w:t>
      </w:r>
      <w:r w:rsidR="00C62744">
        <w:t>;</w:t>
      </w:r>
    </w:p>
    <w:p w14:paraId="49E4BFB3" w14:textId="09AF7CDB" w:rsidR="005C007C" w:rsidRDefault="003C3D36" w:rsidP="00701C6F">
      <w:pPr>
        <w:pStyle w:val="Odstavecseseznamem"/>
        <w:numPr>
          <w:ilvl w:val="1"/>
          <w:numId w:val="2"/>
        </w:numPr>
      </w:pPr>
      <w:bookmarkStart w:id="14" w:name="_Ref414280361"/>
      <w:r>
        <w:t>Zhotovitel</w:t>
      </w:r>
      <w:r w:rsidR="005C007C">
        <w:t xml:space="preserve"> </w:t>
      </w:r>
      <w:r w:rsidR="005C007C" w:rsidRPr="005C007C">
        <w:t xml:space="preserve">bude garantovat provozuschopnost dodaného řešení po dobu trvání této smlouvy </w:t>
      </w:r>
      <w:r w:rsidR="002D6636">
        <w:t xml:space="preserve">a po dobu sjednané záruky </w:t>
      </w:r>
      <w:r w:rsidR="005C007C" w:rsidRPr="005C007C">
        <w:t>v následujících parametrech SLA:</w:t>
      </w:r>
      <w:bookmarkEnd w:id="14"/>
    </w:p>
    <w:tbl>
      <w:tblPr>
        <w:tblW w:w="7938" w:type="dxa"/>
        <w:tblInd w:w="14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34"/>
        <w:gridCol w:w="1134"/>
        <w:gridCol w:w="1134"/>
        <w:gridCol w:w="2126"/>
        <w:gridCol w:w="2410"/>
      </w:tblGrid>
      <w:tr w:rsidR="005C007C" w:rsidRPr="00570F1A" w14:paraId="41BF94B4" w14:textId="77777777" w:rsidTr="00900B2F">
        <w:tc>
          <w:tcPr>
            <w:tcW w:w="7938" w:type="dxa"/>
            <w:gridSpan w:val="5"/>
            <w:shd w:val="clear" w:color="auto" w:fill="D9D9D9" w:themeFill="background1" w:themeFillShade="D9"/>
            <w:vAlign w:val="center"/>
          </w:tcPr>
          <w:p w14:paraId="679B0945" w14:textId="77777777" w:rsidR="005C007C" w:rsidRPr="00570F1A" w:rsidRDefault="005C007C" w:rsidP="00701C6F">
            <w:pPr>
              <w:jc w:val="center"/>
              <w:rPr>
                <w:b/>
                <w:bCs/>
                <w:sz w:val="18"/>
                <w:szCs w:val="18"/>
              </w:rPr>
            </w:pPr>
            <w:r w:rsidRPr="00570F1A">
              <w:rPr>
                <w:b/>
                <w:bCs/>
                <w:sz w:val="18"/>
                <w:szCs w:val="18"/>
              </w:rPr>
              <w:t>SLA – Vady</w:t>
            </w:r>
          </w:p>
        </w:tc>
      </w:tr>
      <w:tr w:rsidR="005C007C" w:rsidRPr="000834B4" w14:paraId="632A8B75" w14:textId="77777777" w:rsidTr="00900B2F">
        <w:tc>
          <w:tcPr>
            <w:tcW w:w="1134" w:type="dxa"/>
            <w:shd w:val="clear" w:color="auto" w:fill="D9D9D9" w:themeFill="background1" w:themeFillShade="D9"/>
            <w:vAlign w:val="center"/>
          </w:tcPr>
          <w:p w14:paraId="6DB881CC" w14:textId="77777777" w:rsidR="005C007C" w:rsidRPr="00570F1A" w:rsidRDefault="005C007C" w:rsidP="00701C6F">
            <w:pPr>
              <w:jc w:val="center"/>
              <w:rPr>
                <w:bCs/>
                <w:sz w:val="18"/>
                <w:szCs w:val="18"/>
              </w:rPr>
            </w:pPr>
            <w:r w:rsidRPr="00570F1A">
              <w:rPr>
                <w:bCs/>
                <w:sz w:val="18"/>
                <w:szCs w:val="18"/>
              </w:rPr>
              <w:t>Dostupnost služby</w:t>
            </w:r>
          </w:p>
        </w:tc>
        <w:tc>
          <w:tcPr>
            <w:tcW w:w="1134" w:type="dxa"/>
            <w:shd w:val="clear" w:color="auto" w:fill="D9D9D9" w:themeFill="background1" w:themeFillShade="D9"/>
            <w:vAlign w:val="center"/>
          </w:tcPr>
          <w:p w14:paraId="5A586917" w14:textId="77777777" w:rsidR="005C007C" w:rsidRPr="00570F1A" w:rsidRDefault="005C007C" w:rsidP="00701C6F">
            <w:pPr>
              <w:jc w:val="center"/>
              <w:rPr>
                <w:bCs/>
                <w:sz w:val="18"/>
                <w:szCs w:val="18"/>
              </w:rPr>
            </w:pPr>
            <w:r w:rsidRPr="00570F1A">
              <w:rPr>
                <w:bCs/>
                <w:sz w:val="18"/>
                <w:szCs w:val="18"/>
              </w:rPr>
              <w:t>Příjem požadavku</w:t>
            </w:r>
          </w:p>
        </w:tc>
        <w:tc>
          <w:tcPr>
            <w:tcW w:w="1134" w:type="dxa"/>
            <w:shd w:val="clear" w:color="auto" w:fill="D9D9D9" w:themeFill="background1" w:themeFillShade="D9"/>
            <w:vAlign w:val="center"/>
          </w:tcPr>
          <w:p w14:paraId="0CC48C79" w14:textId="77777777" w:rsidR="005C007C" w:rsidRPr="00570F1A" w:rsidRDefault="005C007C" w:rsidP="00701C6F">
            <w:pPr>
              <w:jc w:val="center"/>
              <w:rPr>
                <w:bCs/>
                <w:sz w:val="18"/>
                <w:szCs w:val="18"/>
              </w:rPr>
            </w:pPr>
            <w:r w:rsidRPr="00570F1A">
              <w:rPr>
                <w:bCs/>
                <w:sz w:val="18"/>
                <w:szCs w:val="18"/>
              </w:rPr>
              <w:t>Klasifikace</w:t>
            </w:r>
          </w:p>
        </w:tc>
        <w:tc>
          <w:tcPr>
            <w:tcW w:w="2126" w:type="dxa"/>
            <w:shd w:val="clear" w:color="auto" w:fill="D9D9D9" w:themeFill="background1" w:themeFillShade="D9"/>
            <w:vAlign w:val="center"/>
          </w:tcPr>
          <w:p w14:paraId="6B4DADC2" w14:textId="32F137B7" w:rsidR="005C007C" w:rsidRPr="00570F1A" w:rsidRDefault="0028265C" w:rsidP="00701C6F">
            <w:pPr>
              <w:jc w:val="center"/>
              <w:rPr>
                <w:bCs/>
                <w:sz w:val="18"/>
                <w:szCs w:val="18"/>
              </w:rPr>
            </w:pPr>
            <w:r w:rsidRPr="00570F1A">
              <w:rPr>
                <w:bCs/>
                <w:sz w:val="18"/>
                <w:szCs w:val="18"/>
              </w:rPr>
              <w:t>Čas reakce</w:t>
            </w:r>
          </w:p>
        </w:tc>
        <w:tc>
          <w:tcPr>
            <w:tcW w:w="2410" w:type="dxa"/>
            <w:shd w:val="clear" w:color="auto" w:fill="D9D9D9" w:themeFill="background1" w:themeFillShade="D9"/>
            <w:vAlign w:val="center"/>
          </w:tcPr>
          <w:p w14:paraId="1E0FE756" w14:textId="77777777" w:rsidR="005C007C" w:rsidRPr="00570F1A" w:rsidRDefault="005C007C" w:rsidP="00701C6F">
            <w:pPr>
              <w:jc w:val="center"/>
              <w:rPr>
                <w:bCs/>
                <w:sz w:val="18"/>
                <w:szCs w:val="18"/>
              </w:rPr>
            </w:pPr>
            <w:r w:rsidRPr="00570F1A">
              <w:rPr>
                <w:bCs/>
                <w:sz w:val="18"/>
                <w:szCs w:val="18"/>
              </w:rPr>
              <w:t>Doba opravy</w:t>
            </w:r>
          </w:p>
        </w:tc>
      </w:tr>
      <w:tr w:rsidR="00C62744" w:rsidRPr="0043001E" w14:paraId="5B138163" w14:textId="77777777" w:rsidTr="00900B2F">
        <w:tc>
          <w:tcPr>
            <w:tcW w:w="1134" w:type="dxa"/>
            <w:shd w:val="clear" w:color="auto" w:fill="auto"/>
            <w:vAlign w:val="center"/>
          </w:tcPr>
          <w:p w14:paraId="7234F0B3" w14:textId="496BCF4B" w:rsidR="005C007C" w:rsidRPr="0043001E" w:rsidRDefault="00900B2F" w:rsidP="00701C6F">
            <w:pPr>
              <w:spacing w:before="60" w:after="60"/>
              <w:jc w:val="center"/>
              <w:rPr>
                <w:sz w:val="18"/>
                <w:szCs w:val="18"/>
              </w:rPr>
            </w:pPr>
            <w:r w:rsidRPr="0043001E">
              <w:rPr>
                <w:sz w:val="18"/>
                <w:szCs w:val="18"/>
              </w:rPr>
              <w:t>24</w:t>
            </w:r>
            <w:r w:rsidR="005C007C" w:rsidRPr="0043001E">
              <w:rPr>
                <w:sz w:val="18"/>
                <w:szCs w:val="18"/>
              </w:rPr>
              <w:t>x</w:t>
            </w:r>
            <w:r w:rsidRPr="0043001E">
              <w:rPr>
                <w:sz w:val="18"/>
                <w:szCs w:val="18"/>
              </w:rPr>
              <w:t>7</w:t>
            </w:r>
          </w:p>
        </w:tc>
        <w:tc>
          <w:tcPr>
            <w:tcW w:w="1134" w:type="dxa"/>
            <w:shd w:val="clear" w:color="auto" w:fill="auto"/>
            <w:vAlign w:val="center"/>
          </w:tcPr>
          <w:p w14:paraId="74030420" w14:textId="48FF400C" w:rsidR="005C007C" w:rsidRPr="0043001E" w:rsidRDefault="0028265C"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32C23EA1" w14:textId="77777777" w:rsidR="005C007C" w:rsidRPr="0043001E" w:rsidRDefault="005C007C" w:rsidP="00701C6F">
            <w:pPr>
              <w:spacing w:before="60" w:after="60"/>
              <w:jc w:val="center"/>
              <w:rPr>
                <w:sz w:val="18"/>
                <w:szCs w:val="18"/>
              </w:rPr>
            </w:pPr>
            <w:r w:rsidRPr="0043001E">
              <w:rPr>
                <w:sz w:val="18"/>
                <w:szCs w:val="18"/>
              </w:rPr>
              <w:t>A</w:t>
            </w:r>
          </w:p>
        </w:tc>
        <w:tc>
          <w:tcPr>
            <w:tcW w:w="2126" w:type="dxa"/>
            <w:shd w:val="clear" w:color="auto" w:fill="auto"/>
            <w:vAlign w:val="center"/>
          </w:tcPr>
          <w:p w14:paraId="60E97BD4" w14:textId="6D260601" w:rsidR="005C007C" w:rsidRPr="0043001E" w:rsidRDefault="00900B2F" w:rsidP="00701C6F">
            <w:pPr>
              <w:spacing w:before="60" w:after="60"/>
              <w:jc w:val="center"/>
              <w:rPr>
                <w:sz w:val="18"/>
                <w:szCs w:val="18"/>
              </w:rPr>
            </w:pPr>
            <w:r w:rsidRPr="0043001E">
              <w:rPr>
                <w:sz w:val="18"/>
                <w:szCs w:val="18"/>
              </w:rPr>
              <w:t xml:space="preserve">Do </w:t>
            </w:r>
            <w:r w:rsidR="003C3D36">
              <w:rPr>
                <w:sz w:val="18"/>
                <w:szCs w:val="18"/>
              </w:rPr>
              <w:t>8</w:t>
            </w:r>
            <w:r w:rsidR="0028265C" w:rsidRPr="0043001E">
              <w:rPr>
                <w:sz w:val="18"/>
                <w:szCs w:val="18"/>
              </w:rPr>
              <w:t xml:space="preserve"> </w:t>
            </w:r>
            <w:r w:rsidR="00570F1A" w:rsidRPr="0043001E">
              <w:rPr>
                <w:sz w:val="18"/>
                <w:szCs w:val="18"/>
              </w:rPr>
              <w:t>hodin</w:t>
            </w:r>
          </w:p>
        </w:tc>
        <w:tc>
          <w:tcPr>
            <w:tcW w:w="2410" w:type="dxa"/>
            <w:shd w:val="clear" w:color="auto" w:fill="auto"/>
            <w:vAlign w:val="center"/>
          </w:tcPr>
          <w:p w14:paraId="78406FF2" w14:textId="32B03A6D" w:rsidR="005C007C" w:rsidRPr="0043001E" w:rsidRDefault="00900B2F" w:rsidP="00701C6F">
            <w:pPr>
              <w:spacing w:before="60" w:after="60"/>
              <w:jc w:val="center"/>
              <w:rPr>
                <w:sz w:val="18"/>
                <w:szCs w:val="18"/>
              </w:rPr>
            </w:pPr>
            <w:r w:rsidRPr="0043001E">
              <w:rPr>
                <w:sz w:val="18"/>
                <w:szCs w:val="18"/>
              </w:rPr>
              <w:t xml:space="preserve">Do </w:t>
            </w:r>
            <w:r w:rsidR="003C3D36">
              <w:rPr>
                <w:sz w:val="18"/>
                <w:szCs w:val="18"/>
              </w:rPr>
              <w:t>24</w:t>
            </w:r>
            <w:r w:rsidR="0028265C" w:rsidRPr="0043001E">
              <w:rPr>
                <w:sz w:val="18"/>
                <w:szCs w:val="18"/>
              </w:rPr>
              <w:t xml:space="preserve"> hodin</w:t>
            </w:r>
          </w:p>
        </w:tc>
      </w:tr>
      <w:tr w:rsidR="00C62744" w:rsidRPr="0043001E" w14:paraId="40FFC04A" w14:textId="77777777" w:rsidTr="00900B2F">
        <w:tc>
          <w:tcPr>
            <w:tcW w:w="1134" w:type="dxa"/>
            <w:shd w:val="clear" w:color="auto" w:fill="auto"/>
            <w:vAlign w:val="center"/>
          </w:tcPr>
          <w:p w14:paraId="16579127" w14:textId="70BE15EF" w:rsidR="005C007C" w:rsidRPr="0043001E" w:rsidRDefault="00900B2F"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38684502" w14:textId="7849B1D4" w:rsidR="005C007C" w:rsidRPr="0043001E" w:rsidRDefault="003C3D36" w:rsidP="00701C6F">
            <w:pPr>
              <w:spacing w:before="60" w:after="60"/>
              <w:jc w:val="center"/>
              <w:rPr>
                <w:sz w:val="18"/>
                <w:szCs w:val="18"/>
              </w:rPr>
            </w:pPr>
            <w:r>
              <w:rPr>
                <w:sz w:val="18"/>
                <w:szCs w:val="18"/>
              </w:rPr>
              <w:t>8x5</w:t>
            </w:r>
          </w:p>
        </w:tc>
        <w:tc>
          <w:tcPr>
            <w:tcW w:w="1134" w:type="dxa"/>
            <w:shd w:val="clear" w:color="auto" w:fill="auto"/>
            <w:vAlign w:val="center"/>
          </w:tcPr>
          <w:p w14:paraId="132C2E47" w14:textId="77777777" w:rsidR="005C007C" w:rsidRPr="0043001E" w:rsidRDefault="00C62744" w:rsidP="00701C6F">
            <w:pPr>
              <w:spacing w:before="60" w:after="60"/>
              <w:jc w:val="center"/>
              <w:rPr>
                <w:sz w:val="18"/>
                <w:szCs w:val="18"/>
              </w:rPr>
            </w:pPr>
            <w:r w:rsidRPr="0043001E">
              <w:rPr>
                <w:sz w:val="18"/>
                <w:szCs w:val="18"/>
              </w:rPr>
              <w:t>B</w:t>
            </w:r>
          </w:p>
        </w:tc>
        <w:tc>
          <w:tcPr>
            <w:tcW w:w="2126" w:type="dxa"/>
            <w:shd w:val="clear" w:color="auto" w:fill="auto"/>
            <w:vAlign w:val="center"/>
          </w:tcPr>
          <w:p w14:paraId="20F81763" w14:textId="200BA96A" w:rsidR="005C007C" w:rsidRPr="0043001E" w:rsidRDefault="00900B2F" w:rsidP="00701C6F">
            <w:pPr>
              <w:spacing w:before="60" w:after="60"/>
              <w:jc w:val="center"/>
              <w:rPr>
                <w:sz w:val="18"/>
                <w:szCs w:val="18"/>
              </w:rPr>
            </w:pPr>
            <w:r w:rsidRPr="0043001E">
              <w:rPr>
                <w:sz w:val="18"/>
                <w:szCs w:val="18"/>
              </w:rPr>
              <w:t xml:space="preserve">Do </w:t>
            </w:r>
            <w:r w:rsidR="0043001E" w:rsidRPr="0043001E">
              <w:rPr>
                <w:sz w:val="18"/>
                <w:szCs w:val="18"/>
              </w:rPr>
              <w:t>12</w:t>
            </w:r>
            <w:r w:rsidR="0028265C" w:rsidRPr="0043001E">
              <w:rPr>
                <w:sz w:val="18"/>
                <w:szCs w:val="18"/>
              </w:rPr>
              <w:t xml:space="preserve"> hodin</w:t>
            </w:r>
          </w:p>
        </w:tc>
        <w:tc>
          <w:tcPr>
            <w:tcW w:w="2410" w:type="dxa"/>
            <w:shd w:val="clear" w:color="auto" w:fill="auto"/>
            <w:vAlign w:val="center"/>
          </w:tcPr>
          <w:p w14:paraId="68A5F047" w14:textId="38573F8B" w:rsidR="005C007C" w:rsidRPr="0043001E" w:rsidRDefault="00900B2F" w:rsidP="00701C6F">
            <w:pPr>
              <w:spacing w:before="60" w:after="60"/>
              <w:jc w:val="center"/>
              <w:rPr>
                <w:sz w:val="18"/>
                <w:szCs w:val="18"/>
              </w:rPr>
            </w:pPr>
            <w:r w:rsidRPr="0043001E">
              <w:rPr>
                <w:sz w:val="18"/>
                <w:szCs w:val="18"/>
              </w:rPr>
              <w:t xml:space="preserve">Do </w:t>
            </w:r>
            <w:r w:rsidR="00C01FD9">
              <w:rPr>
                <w:sz w:val="18"/>
                <w:szCs w:val="18"/>
              </w:rPr>
              <w:t>5</w:t>
            </w:r>
            <w:r w:rsidR="0028265C" w:rsidRPr="0043001E">
              <w:rPr>
                <w:sz w:val="18"/>
                <w:szCs w:val="18"/>
              </w:rPr>
              <w:t xml:space="preserve"> </w:t>
            </w:r>
            <w:r w:rsidRPr="0043001E">
              <w:rPr>
                <w:sz w:val="18"/>
                <w:szCs w:val="18"/>
              </w:rPr>
              <w:t>pracovních dnů</w:t>
            </w:r>
          </w:p>
        </w:tc>
      </w:tr>
      <w:tr w:rsidR="00C62744" w:rsidRPr="0043001E" w14:paraId="46378387" w14:textId="77777777" w:rsidTr="00900B2F">
        <w:tc>
          <w:tcPr>
            <w:tcW w:w="1134" w:type="dxa"/>
            <w:shd w:val="clear" w:color="auto" w:fill="auto"/>
            <w:vAlign w:val="center"/>
          </w:tcPr>
          <w:p w14:paraId="2E80B153" w14:textId="40DCE4E0" w:rsidR="005C007C" w:rsidRPr="0043001E" w:rsidRDefault="00900B2F"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1A1F79D9" w14:textId="1BD52F9B" w:rsidR="005C007C" w:rsidRPr="0043001E" w:rsidRDefault="0043001E" w:rsidP="00701C6F">
            <w:pPr>
              <w:spacing w:before="60" w:after="60"/>
              <w:jc w:val="center"/>
              <w:rPr>
                <w:sz w:val="18"/>
                <w:szCs w:val="18"/>
              </w:rPr>
            </w:pPr>
            <w:r w:rsidRPr="0043001E">
              <w:rPr>
                <w:sz w:val="18"/>
                <w:szCs w:val="18"/>
              </w:rPr>
              <w:t>8x5</w:t>
            </w:r>
          </w:p>
        </w:tc>
        <w:tc>
          <w:tcPr>
            <w:tcW w:w="1134" w:type="dxa"/>
            <w:shd w:val="clear" w:color="auto" w:fill="auto"/>
            <w:vAlign w:val="center"/>
          </w:tcPr>
          <w:p w14:paraId="44923241" w14:textId="77777777" w:rsidR="005C007C" w:rsidRPr="0043001E" w:rsidRDefault="00C62744" w:rsidP="00701C6F">
            <w:pPr>
              <w:spacing w:before="60" w:after="60"/>
              <w:jc w:val="center"/>
              <w:rPr>
                <w:sz w:val="18"/>
                <w:szCs w:val="18"/>
              </w:rPr>
            </w:pPr>
            <w:r w:rsidRPr="0043001E">
              <w:rPr>
                <w:sz w:val="18"/>
                <w:szCs w:val="18"/>
              </w:rPr>
              <w:t>C</w:t>
            </w:r>
          </w:p>
        </w:tc>
        <w:tc>
          <w:tcPr>
            <w:tcW w:w="2126" w:type="dxa"/>
            <w:shd w:val="clear" w:color="auto" w:fill="auto"/>
            <w:vAlign w:val="center"/>
          </w:tcPr>
          <w:p w14:paraId="379EB8D6" w14:textId="46F00EC4" w:rsidR="005C007C" w:rsidRPr="0043001E" w:rsidRDefault="00900B2F" w:rsidP="00701C6F">
            <w:pPr>
              <w:spacing w:before="60" w:after="60"/>
              <w:jc w:val="center"/>
              <w:rPr>
                <w:sz w:val="18"/>
                <w:szCs w:val="18"/>
              </w:rPr>
            </w:pPr>
            <w:r w:rsidRPr="0043001E">
              <w:rPr>
                <w:sz w:val="18"/>
                <w:szCs w:val="18"/>
              </w:rPr>
              <w:t xml:space="preserve">Do </w:t>
            </w:r>
            <w:r w:rsidR="0028265C" w:rsidRPr="0043001E">
              <w:rPr>
                <w:sz w:val="18"/>
                <w:szCs w:val="18"/>
              </w:rPr>
              <w:t>2</w:t>
            </w:r>
            <w:r w:rsidRPr="0043001E">
              <w:rPr>
                <w:sz w:val="18"/>
                <w:szCs w:val="18"/>
              </w:rPr>
              <w:t xml:space="preserve"> pracovních dnů</w:t>
            </w:r>
          </w:p>
        </w:tc>
        <w:tc>
          <w:tcPr>
            <w:tcW w:w="2410" w:type="dxa"/>
            <w:shd w:val="clear" w:color="auto" w:fill="auto"/>
            <w:vAlign w:val="center"/>
          </w:tcPr>
          <w:p w14:paraId="5F25BFAF" w14:textId="66166198" w:rsidR="005C007C" w:rsidRPr="0043001E" w:rsidRDefault="00900B2F" w:rsidP="00701C6F">
            <w:pPr>
              <w:spacing w:before="60" w:after="60"/>
              <w:jc w:val="center"/>
              <w:rPr>
                <w:sz w:val="18"/>
                <w:szCs w:val="18"/>
              </w:rPr>
            </w:pPr>
            <w:r w:rsidRPr="0043001E">
              <w:rPr>
                <w:sz w:val="18"/>
                <w:szCs w:val="18"/>
              </w:rPr>
              <w:t xml:space="preserve">Do </w:t>
            </w:r>
            <w:r w:rsidR="0028265C" w:rsidRPr="0043001E">
              <w:rPr>
                <w:sz w:val="18"/>
                <w:szCs w:val="18"/>
              </w:rPr>
              <w:t xml:space="preserve">20 </w:t>
            </w:r>
            <w:r w:rsidRPr="0043001E">
              <w:rPr>
                <w:sz w:val="18"/>
                <w:szCs w:val="18"/>
              </w:rPr>
              <w:t>pracovních dnů</w:t>
            </w:r>
          </w:p>
        </w:tc>
      </w:tr>
      <w:tr w:rsidR="00C62744" w:rsidRPr="0043001E" w14:paraId="37B513A1" w14:textId="77777777" w:rsidTr="00900B2F">
        <w:tc>
          <w:tcPr>
            <w:tcW w:w="1134" w:type="dxa"/>
            <w:shd w:val="clear" w:color="auto" w:fill="auto"/>
            <w:vAlign w:val="center"/>
          </w:tcPr>
          <w:p w14:paraId="5ABD9B8C" w14:textId="796F36FD" w:rsidR="005C007C" w:rsidRPr="0043001E" w:rsidRDefault="00900B2F" w:rsidP="00701C6F">
            <w:pPr>
              <w:spacing w:before="60" w:after="60"/>
              <w:jc w:val="center"/>
              <w:rPr>
                <w:sz w:val="18"/>
                <w:szCs w:val="18"/>
              </w:rPr>
            </w:pPr>
            <w:r w:rsidRPr="0043001E">
              <w:rPr>
                <w:sz w:val="18"/>
                <w:szCs w:val="18"/>
              </w:rPr>
              <w:t>24x7</w:t>
            </w:r>
          </w:p>
        </w:tc>
        <w:tc>
          <w:tcPr>
            <w:tcW w:w="1134" w:type="dxa"/>
            <w:shd w:val="clear" w:color="auto" w:fill="auto"/>
            <w:vAlign w:val="center"/>
          </w:tcPr>
          <w:p w14:paraId="37052AF8" w14:textId="77777777" w:rsidR="005C007C" w:rsidRPr="0043001E" w:rsidRDefault="005C007C" w:rsidP="00701C6F">
            <w:pPr>
              <w:spacing w:before="60" w:after="60"/>
              <w:jc w:val="center"/>
              <w:rPr>
                <w:sz w:val="18"/>
                <w:szCs w:val="18"/>
              </w:rPr>
            </w:pPr>
            <w:r w:rsidRPr="0043001E">
              <w:rPr>
                <w:sz w:val="18"/>
                <w:szCs w:val="18"/>
              </w:rPr>
              <w:t>8x5</w:t>
            </w:r>
          </w:p>
        </w:tc>
        <w:tc>
          <w:tcPr>
            <w:tcW w:w="1134" w:type="dxa"/>
            <w:shd w:val="clear" w:color="auto" w:fill="auto"/>
            <w:vAlign w:val="center"/>
          </w:tcPr>
          <w:p w14:paraId="5C4E2F27" w14:textId="77777777" w:rsidR="005C007C" w:rsidRPr="0043001E" w:rsidRDefault="00C62744" w:rsidP="00701C6F">
            <w:pPr>
              <w:spacing w:before="60" w:after="60"/>
              <w:jc w:val="center"/>
              <w:rPr>
                <w:sz w:val="18"/>
                <w:szCs w:val="18"/>
              </w:rPr>
            </w:pPr>
            <w:r w:rsidRPr="0043001E">
              <w:rPr>
                <w:sz w:val="18"/>
                <w:szCs w:val="18"/>
              </w:rPr>
              <w:t>D</w:t>
            </w:r>
          </w:p>
        </w:tc>
        <w:tc>
          <w:tcPr>
            <w:tcW w:w="2126" w:type="dxa"/>
            <w:shd w:val="clear" w:color="auto" w:fill="auto"/>
            <w:vAlign w:val="center"/>
          </w:tcPr>
          <w:p w14:paraId="3E73DAD0" w14:textId="5F010060" w:rsidR="005C007C" w:rsidRPr="0043001E" w:rsidRDefault="00900B2F" w:rsidP="00701C6F">
            <w:pPr>
              <w:spacing w:before="60" w:after="60"/>
              <w:jc w:val="center"/>
              <w:rPr>
                <w:sz w:val="18"/>
                <w:szCs w:val="18"/>
              </w:rPr>
            </w:pPr>
            <w:r w:rsidRPr="0043001E">
              <w:rPr>
                <w:sz w:val="18"/>
                <w:szCs w:val="18"/>
              </w:rPr>
              <w:t>Do 3 pracovních dnů</w:t>
            </w:r>
          </w:p>
        </w:tc>
        <w:tc>
          <w:tcPr>
            <w:tcW w:w="2410" w:type="dxa"/>
            <w:shd w:val="clear" w:color="auto" w:fill="auto"/>
            <w:vAlign w:val="center"/>
          </w:tcPr>
          <w:p w14:paraId="7D9E29C3" w14:textId="0558638A" w:rsidR="005C007C" w:rsidRPr="0043001E" w:rsidRDefault="00900B2F" w:rsidP="00701C6F">
            <w:pPr>
              <w:spacing w:before="60" w:after="60"/>
              <w:jc w:val="center"/>
              <w:rPr>
                <w:sz w:val="18"/>
                <w:szCs w:val="18"/>
              </w:rPr>
            </w:pPr>
            <w:r w:rsidRPr="0043001E">
              <w:rPr>
                <w:sz w:val="18"/>
                <w:szCs w:val="18"/>
              </w:rPr>
              <w:t>Do 30 pracovních dnů</w:t>
            </w:r>
          </w:p>
        </w:tc>
      </w:tr>
    </w:tbl>
    <w:p w14:paraId="570E24FF" w14:textId="77777777" w:rsidR="00C62744" w:rsidRDefault="00C62744" w:rsidP="00701C6F">
      <w:pPr>
        <w:pStyle w:val="Odstavecseseznamem"/>
        <w:numPr>
          <w:ilvl w:val="1"/>
          <w:numId w:val="2"/>
        </w:numPr>
      </w:pPr>
      <w:r>
        <w:t>klasifikace závad:</w:t>
      </w:r>
    </w:p>
    <w:p w14:paraId="54AE2B71" w14:textId="08C1262E" w:rsidR="002B7939" w:rsidRDefault="00C62744" w:rsidP="00701C6F">
      <w:pPr>
        <w:pStyle w:val="Odstavecseseznamem"/>
        <w:numPr>
          <w:ilvl w:val="2"/>
          <w:numId w:val="2"/>
        </w:numPr>
      </w:pPr>
      <w:r>
        <w:t>i</w:t>
      </w:r>
      <w:r w:rsidRPr="00C62744">
        <w:t>ncident / vada kategorie A</w:t>
      </w:r>
      <w:r>
        <w:t>: j</w:t>
      </w:r>
      <w:r w:rsidRPr="00A937EC">
        <w:t xml:space="preserve">de o </w:t>
      </w:r>
      <w:r w:rsidR="0028265C">
        <w:t>neplánovaný výpadek celého systému, tj. nedostupnost systému všem nebo většině uživatelů v důsledku závady jedné nebo více SW komponent</w:t>
      </w:r>
      <w:r w:rsidR="006A2636">
        <w:t>;</w:t>
      </w:r>
    </w:p>
    <w:p w14:paraId="098FDF0F" w14:textId="5B9A3CAB" w:rsidR="0028265C" w:rsidRDefault="0028265C" w:rsidP="00701C6F">
      <w:pPr>
        <w:pStyle w:val="Odstavecseseznamem"/>
        <w:numPr>
          <w:ilvl w:val="2"/>
          <w:numId w:val="2"/>
        </w:numPr>
      </w:pPr>
      <w:r>
        <w:lastRenderedPageBreak/>
        <w:t>i</w:t>
      </w:r>
      <w:r w:rsidRPr="00C62744">
        <w:t xml:space="preserve">ncident / vada kategorie </w:t>
      </w:r>
      <w:r w:rsidR="00A048F0">
        <w:t>B</w:t>
      </w:r>
      <w:r>
        <w:t>: j</w:t>
      </w:r>
      <w:r w:rsidRPr="00A937EC">
        <w:t>de o kritick</w:t>
      </w:r>
      <w:r>
        <w:t>é</w:t>
      </w:r>
      <w:r w:rsidRPr="00A937EC">
        <w:t xml:space="preserve"> </w:t>
      </w:r>
      <w:r>
        <w:t>v</w:t>
      </w:r>
      <w:r w:rsidRPr="00A937EC">
        <w:t>ad</w:t>
      </w:r>
      <w:r>
        <w:t>y, kterými se rozumí zejména havárie, poruchy, chyby, vady vedoucí k přerušení provozu nebo jeho kritickému omezení a znemožňující používání a využívání aplikačního provozního vybavení k účelu, k němuž je určeno nebo je aplikační provozní vybavení plně funkční, zobrazuje však výsledky, které znemožňují systém užívat;</w:t>
      </w:r>
    </w:p>
    <w:p w14:paraId="0C17BA80" w14:textId="4B5B6F46" w:rsidR="006A2636" w:rsidRDefault="00C62744" w:rsidP="00701C6F">
      <w:pPr>
        <w:pStyle w:val="Odstavecseseznamem"/>
        <w:numPr>
          <w:ilvl w:val="2"/>
          <w:numId w:val="2"/>
        </w:numPr>
      </w:pPr>
      <w:r>
        <w:t>i</w:t>
      </w:r>
      <w:r w:rsidRPr="00C62744">
        <w:t>ncident / vada kategorie</w:t>
      </w:r>
      <w:r w:rsidR="00A048F0">
        <w:t xml:space="preserve"> C</w:t>
      </w:r>
      <w:r>
        <w:t xml:space="preserve">: </w:t>
      </w:r>
      <w:r w:rsidR="006A2636">
        <w:t xml:space="preserve">jde o </w:t>
      </w:r>
      <w:r w:rsidR="00A048F0">
        <w:t>nekritické vady</w:t>
      </w:r>
      <w:r w:rsidR="006A2636">
        <w:t>, kterými se rozumí poruchy, chyby, vady</w:t>
      </w:r>
      <w:r w:rsidR="00900B2F">
        <w:t xml:space="preserve"> </w:t>
      </w:r>
      <w:r w:rsidR="00A048F0">
        <w:t xml:space="preserve">nekritických funkcí nebo komponent </w:t>
      </w:r>
      <w:r w:rsidR="006A2636">
        <w:t>aplikačního provozního vybavení</w:t>
      </w:r>
      <w:r w:rsidR="00900B2F">
        <w:t>;</w:t>
      </w:r>
    </w:p>
    <w:p w14:paraId="77EC5ADB" w14:textId="2EABA088" w:rsidR="00900B2F" w:rsidRDefault="00900B2F" w:rsidP="00701C6F">
      <w:pPr>
        <w:pStyle w:val="Odstavecseseznamem"/>
        <w:numPr>
          <w:ilvl w:val="2"/>
          <w:numId w:val="2"/>
        </w:numPr>
      </w:pPr>
      <w:r>
        <w:t>i</w:t>
      </w:r>
      <w:r w:rsidRPr="00C62744">
        <w:t xml:space="preserve">ncident / vada kategorie </w:t>
      </w:r>
      <w:r w:rsidR="00A048F0">
        <w:t>D</w:t>
      </w:r>
      <w:r>
        <w:t xml:space="preserve">: jde o vedlejší </w:t>
      </w:r>
      <w:r w:rsidR="00A048F0">
        <w:t>vady</w:t>
      </w:r>
      <w:r>
        <w:t xml:space="preserve">, kterými se rozumí poruchy, chyby, </w:t>
      </w:r>
      <w:r w:rsidR="00A048F0">
        <w:t xml:space="preserve">a/nebo </w:t>
      </w:r>
      <w:r>
        <w:t>vady aplikačního provozního vybavení</w:t>
      </w:r>
      <w:r w:rsidR="00A048F0">
        <w:t xml:space="preserve"> způsobující nepohodlí v užívání systému NEBO jde </w:t>
      </w:r>
      <w:r w:rsidR="00A048F0" w:rsidRPr="00A937EC">
        <w:t>o vadu způsobenou SW třetích stran</w:t>
      </w:r>
      <w:r w:rsidR="00A048F0">
        <w:t xml:space="preserve"> (doba zásahu a opravy může být po dohodě smluvních stran prodloužena v závislosti na povaze vady SW třetích stran);</w:t>
      </w:r>
    </w:p>
    <w:p w14:paraId="5E1B9ED4" w14:textId="1BF1CEA9" w:rsidR="00F04C3F" w:rsidRDefault="00F04C3F" w:rsidP="00701C6F">
      <w:pPr>
        <w:pStyle w:val="Odstavecseseznamem"/>
        <w:numPr>
          <w:ilvl w:val="1"/>
          <w:numId w:val="2"/>
        </w:numPr>
      </w:pPr>
      <w:r>
        <w:t>rozvoj</w:t>
      </w:r>
      <w:r w:rsidR="008D139E">
        <w:t>ový požadavek</w:t>
      </w:r>
      <w:r w:rsidR="00C62744">
        <w:t xml:space="preserve">: </w:t>
      </w:r>
    </w:p>
    <w:p w14:paraId="376FA040" w14:textId="183FAF6A" w:rsidR="00C62744" w:rsidRDefault="00900B2F" w:rsidP="00701C6F">
      <w:pPr>
        <w:pStyle w:val="Odstavecseseznamem"/>
        <w:numPr>
          <w:ilvl w:val="2"/>
          <w:numId w:val="2"/>
        </w:numPr>
      </w:pPr>
      <w:r>
        <w:t xml:space="preserve">poskytovatel do </w:t>
      </w:r>
      <w:r w:rsidR="003C3D36">
        <w:t>10</w:t>
      </w:r>
      <w:r>
        <w:t xml:space="preserve"> pracovních dnů zpracuje nabídku řešení požadavku </w:t>
      </w:r>
      <w:r w:rsidR="003C3D36">
        <w:t>Objednatel</w:t>
      </w:r>
      <w:r>
        <w:t>e – řešení požadavku bude realizováno po dohodě smluvních stran v rozsahu a termínech dle schválené nabídky poskytovatele;</w:t>
      </w:r>
    </w:p>
    <w:p w14:paraId="43F6A61A" w14:textId="185AA427" w:rsidR="005D09B5" w:rsidRDefault="005D09B5" w:rsidP="00701C6F">
      <w:pPr>
        <w:pStyle w:val="Odstavecseseznamem"/>
        <w:numPr>
          <w:ilvl w:val="1"/>
          <w:numId w:val="2"/>
        </w:numPr>
      </w:pPr>
      <w:r>
        <w:t>klasifikace systém</w:t>
      </w:r>
      <w:r w:rsidR="000834B4">
        <w:t>u</w:t>
      </w:r>
      <w:r>
        <w:t>:</w:t>
      </w:r>
    </w:p>
    <w:p w14:paraId="3EFCCEDB" w14:textId="05A47096" w:rsidR="005D09B5" w:rsidRDefault="005D09B5" w:rsidP="00701C6F">
      <w:pPr>
        <w:pStyle w:val="Odstavecseseznamem"/>
        <w:numPr>
          <w:ilvl w:val="2"/>
          <w:numId w:val="2"/>
        </w:numPr>
      </w:pPr>
      <w:r>
        <w:t xml:space="preserve">klasifikace SLA hodnot </w:t>
      </w:r>
      <w:r w:rsidR="003C3D36">
        <w:t xml:space="preserve">IS </w:t>
      </w:r>
      <w:r w:rsidR="008E2E84">
        <w:t>R</w:t>
      </w:r>
      <w:r w:rsidR="000834B4">
        <w:t xml:space="preserve">IS </w:t>
      </w:r>
      <w:r>
        <w:t>může být v průběhu trvání platnosti této smlouvy revidována</w:t>
      </w:r>
      <w:r w:rsidR="00900B2F">
        <w:t>,</w:t>
      </w:r>
      <w:r>
        <w:t xml:space="preserve"> </w:t>
      </w:r>
      <w:r w:rsidR="000834B4">
        <w:t xml:space="preserve">vždy ale </w:t>
      </w:r>
      <w:r>
        <w:t>pouze na základě oboustranné dohody smluvních stran;</w:t>
      </w:r>
    </w:p>
    <w:p w14:paraId="50638699" w14:textId="3109E8C9" w:rsidR="00C62744" w:rsidRDefault="00C62744" w:rsidP="00701C6F">
      <w:pPr>
        <w:pStyle w:val="Odstavecseseznamem"/>
        <w:numPr>
          <w:ilvl w:val="1"/>
          <w:numId w:val="2"/>
        </w:numPr>
      </w:pPr>
      <w:r>
        <w:t>dostupnost služby a příjem požadavku:</w:t>
      </w:r>
    </w:p>
    <w:p w14:paraId="650D5E9D" w14:textId="0A75F985" w:rsidR="00A048F0" w:rsidRDefault="00A048F0" w:rsidP="00701C6F">
      <w:pPr>
        <w:pStyle w:val="Odstavecseseznamem"/>
        <w:numPr>
          <w:ilvl w:val="2"/>
          <w:numId w:val="2"/>
        </w:numPr>
      </w:pPr>
      <w:r>
        <w:t>h</w:t>
      </w:r>
      <w:r w:rsidRPr="00C62744">
        <w:t xml:space="preserve">odnotou </w:t>
      </w:r>
      <w:r>
        <w:t>24</w:t>
      </w:r>
      <w:r w:rsidRPr="00C62744">
        <w:t>x</w:t>
      </w:r>
      <w:r>
        <w:t>7</w:t>
      </w:r>
      <w:r w:rsidRPr="00C62744">
        <w:t xml:space="preserve"> se rozumí </w:t>
      </w:r>
      <w:r>
        <w:t xml:space="preserve">nepřetržité </w:t>
      </w:r>
      <w:r w:rsidRPr="00C62744">
        <w:t>poskytování služby</w:t>
      </w:r>
      <w:r>
        <w:t>,</w:t>
      </w:r>
    </w:p>
    <w:p w14:paraId="152F8323" w14:textId="69AE76B8" w:rsidR="00C62744" w:rsidRDefault="00C62744" w:rsidP="00701C6F">
      <w:pPr>
        <w:pStyle w:val="Odstavecseseznamem"/>
        <w:numPr>
          <w:ilvl w:val="2"/>
          <w:numId w:val="2"/>
        </w:numPr>
      </w:pPr>
      <w:r>
        <w:t>h</w:t>
      </w:r>
      <w:r w:rsidRPr="00C62744">
        <w:t xml:space="preserve">odnotou </w:t>
      </w:r>
      <w:r>
        <w:t>8</w:t>
      </w:r>
      <w:r w:rsidRPr="00C62744">
        <w:t xml:space="preserve">x5 se rozumí poskytování služby v pracovních dnech v době </w:t>
      </w:r>
      <w:r>
        <w:t>0</w:t>
      </w:r>
      <w:r w:rsidRPr="00C62744">
        <w:t>8</w:t>
      </w:r>
      <w:r>
        <w:t>:</w:t>
      </w:r>
      <w:r w:rsidRPr="00C62744">
        <w:t>00-1</w:t>
      </w:r>
      <w:r>
        <w:t>6:</w:t>
      </w:r>
      <w:r w:rsidR="00900B2F">
        <w:t>3</w:t>
      </w:r>
      <w:r w:rsidRPr="00C62744">
        <w:t>0 hod.</w:t>
      </w:r>
      <w:r>
        <w:t>,</w:t>
      </w:r>
    </w:p>
    <w:p w14:paraId="5AC68A3D" w14:textId="77777777" w:rsidR="00C62744" w:rsidRPr="00C62744" w:rsidRDefault="00C62744" w:rsidP="00701C6F">
      <w:pPr>
        <w:pStyle w:val="Odstavecseseznamem"/>
        <w:numPr>
          <w:ilvl w:val="2"/>
          <w:numId w:val="2"/>
        </w:numPr>
      </w:pPr>
      <w:r>
        <w:t>g</w:t>
      </w:r>
      <w:r w:rsidRPr="00C62744">
        <w:t xml:space="preserve">arantovaná reakční doba k nástupu k servisnímu zásahu se při nahlášení požadavku (chyby) provedené v režimu </w:t>
      </w:r>
      <w:r>
        <w:t>8</w:t>
      </w:r>
      <w:r w:rsidRPr="00C62744">
        <w:t>x5 počítá takto:</w:t>
      </w:r>
    </w:p>
    <w:p w14:paraId="0DB22CAA" w14:textId="77777777" w:rsidR="00C62744" w:rsidRPr="00A937EC" w:rsidRDefault="00C62744" w:rsidP="00701C6F">
      <w:pPr>
        <w:pStyle w:val="Odstavecseseznamem"/>
        <w:numPr>
          <w:ilvl w:val="3"/>
          <w:numId w:val="2"/>
        </w:numPr>
      </w:pPr>
      <w:r w:rsidRPr="00A937EC">
        <w:t>pokud bude požadavek nahlášen do 12:00</w:t>
      </w:r>
      <w:r>
        <w:t xml:space="preserve"> hod.</w:t>
      </w:r>
      <w:r w:rsidRPr="00A937EC">
        <w:t xml:space="preserve"> pracovního dne, počítá se od 12:00</w:t>
      </w:r>
      <w:r>
        <w:t xml:space="preserve"> hod.</w:t>
      </w:r>
      <w:r w:rsidRPr="00A937EC">
        <w:t xml:space="preserve"> tohoto dne;</w:t>
      </w:r>
    </w:p>
    <w:p w14:paraId="07683BD2" w14:textId="77777777" w:rsidR="00C62744" w:rsidRPr="00A937EC" w:rsidRDefault="00C62744" w:rsidP="00701C6F">
      <w:pPr>
        <w:pStyle w:val="Odstavecseseznamem"/>
        <w:numPr>
          <w:ilvl w:val="3"/>
          <w:numId w:val="2"/>
        </w:numPr>
      </w:pPr>
      <w:r w:rsidRPr="00A937EC">
        <w:t>při nahlášení požadavku po 12:00</w:t>
      </w:r>
      <w:r>
        <w:t xml:space="preserve"> hod.</w:t>
      </w:r>
      <w:r w:rsidRPr="00A937EC">
        <w:t xml:space="preserve"> pracovního dne se počítá od 8:00</w:t>
      </w:r>
      <w:r>
        <w:t xml:space="preserve"> hod.</w:t>
      </w:r>
      <w:r w:rsidRPr="00A937EC">
        <w:t xml:space="preserve"> následujícího pracovního dne.</w:t>
      </w:r>
    </w:p>
    <w:bookmarkEnd w:id="8"/>
    <w:p w14:paraId="44CB9465" w14:textId="7D858547" w:rsidR="003A5D4A" w:rsidRPr="00D54D95" w:rsidRDefault="003C3D36" w:rsidP="00701C6F">
      <w:pPr>
        <w:pStyle w:val="Nzev"/>
        <w:keepNext w:val="0"/>
        <w:numPr>
          <w:ilvl w:val="1"/>
          <w:numId w:val="28"/>
        </w:numPr>
        <w:ind w:left="567" w:hanging="567"/>
        <w:jc w:val="both"/>
        <w:rPr>
          <w:rStyle w:val="Siln"/>
          <w:b w:val="0"/>
        </w:rPr>
      </w:pPr>
      <w:r>
        <w:rPr>
          <w:rStyle w:val="Siln"/>
          <w:b w:val="0"/>
        </w:rPr>
        <w:t>Zhotovitel</w:t>
      </w:r>
      <w:r w:rsidR="002056C2" w:rsidRPr="00D54D95">
        <w:rPr>
          <w:rStyle w:val="Siln"/>
          <w:b w:val="0"/>
        </w:rPr>
        <w:t xml:space="preserve"> se zavazuje provést na svůj náklad a na své nebezpečí všechna související plnění a práce potřebné k včasnému a řádnému provedení díla.</w:t>
      </w:r>
    </w:p>
    <w:p w14:paraId="5108CDDE" w14:textId="1C373E60" w:rsidR="003A5D4A" w:rsidRDefault="00AB485E" w:rsidP="00701C6F">
      <w:pPr>
        <w:pStyle w:val="Nzev"/>
        <w:keepNext w:val="0"/>
        <w:numPr>
          <w:ilvl w:val="1"/>
          <w:numId w:val="28"/>
        </w:numPr>
        <w:ind w:left="567" w:hanging="567"/>
        <w:jc w:val="both"/>
        <w:rPr>
          <w:rStyle w:val="Siln"/>
          <w:b w:val="0"/>
        </w:rPr>
      </w:pPr>
      <w:r w:rsidRPr="00D54D95">
        <w:rPr>
          <w:rStyle w:val="Siln"/>
          <w:b w:val="0"/>
        </w:rPr>
        <w:t xml:space="preserve">Součástí </w:t>
      </w:r>
      <w:r w:rsidR="00A408AA" w:rsidRPr="00D54D95">
        <w:rPr>
          <w:rStyle w:val="Siln"/>
          <w:b w:val="0"/>
        </w:rPr>
        <w:t xml:space="preserve">smlouvy </w:t>
      </w:r>
      <w:r w:rsidRPr="00D54D95">
        <w:rPr>
          <w:rStyle w:val="Siln"/>
          <w:b w:val="0"/>
        </w:rPr>
        <w:t>je i</w:t>
      </w:r>
      <w:r w:rsidR="006A759C" w:rsidRPr="00D54D95">
        <w:rPr>
          <w:rStyle w:val="Siln"/>
          <w:b w:val="0"/>
        </w:rPr>
        <w:t xml:space="preserve"> přev</w:t>
      </w:r>
      <w:r w:rsidRPr="00D54D95">
        <w:rPr>
          <w:rStyle w:val="Siln"/>
          <w:b w:val="0"/>
        </w:rPr>
        <w:t>od</w:t>
      </w:r>
      <w:r w:rsidR="006A759C" w:rsidRPr="00D54D95">
        <w:rPr>
          <w:rStyle w:val="Siln"/>
          <w:b w:val="0"/>
        </w:rPr>
        <w:t xml:space="preserve"> neomezené</w:t>
      </w:r>
      <w:r w:rsidRPr="00D54D95">
        <w:rPr>
          <w:rStyle w:val="Siln"/>
          <w:b w:val="0"/>
        </w:rPr>
        <w:t>ho</w:t>
      </w:r>
      <w:r w:rsidR="006A759C" w:rsidRPr="00D54D95">
        <w:rPr>
          <w:rStyle w:val="Siln"/>
          <w:b w:val="0"/>
        </w:rPr>
        <w:t xml:space="preserve"> vlastnické</w:t>
      </w:r>
      <w:r w:rsidRPr="00D54D95">
        <w:rPr>
          <w:rStyle w:val="Siln"/>
          <w:b w:val="0"/>
        </w:rPr>
        <w:t>ho</w:t>
      </w:r>
      <w:r w:rsidR="006A759C" w:rsidRPr="00D54D95">
        <w:rPr>
          <w:rStyle w:val="Siln"/>
          <w:b w:val="0"/>
        </w:rPr>
        <w:t xml:space="preserve"> </w:t>
      </w:r>
      <w:r w:rsidRPr="00D54D95">
        <w:rPr>
          <w:rStyle w:val="Siln"/>
          <w:b w:val="0"/>
        </w:rPr>
        <w:t xml:space="preserve">práva </w:t>
      </w:r>
      <w:r w:rsidR="006A759C" w:rsidRPr="00D54D95">
        <w:rPr>
          <w:rStyle w:val="Siln"/>
          <w:b w:val="0"/>
        </w:rPr>
        <w:t xml:space="preserve">k tomuto </w:t>
      </w:r>
      <w:r w:rsidR="00A42032" w:rsidRPr="00D54D95">
        <w:rPr>
          <w:rStyle w:val="Siln"/>
          <w:b w:val="0"/>
        </w:rPr>
        <w:t xml:space="preserve">dílu </w:t>
      </w:r>
      <w:r w:rsidRPr="00D54D95">
        <w:rPr>
          <w:rStyle w:val="Siln"/>
          <w:b w:val="0"/>
        </w:rPr>
        <w:t xml:space="preserve">na </w:t>
      </w:r>
      <w:r w:rsidR="003C3D36">
        <w:rPr>
          <w:rStyle w:val="Siln"/>
          <w:b w:val="0"/>
        </w:rPr>
        <w:t>Objednatel</w:t>
      </w:r>
      <w:r w:rsidR="00A42032" w:rsidRPr="00D54D95">
        <w:rPr>
          <w:rStyle w:val="Siln"/>
          <w:b w:val="0"/>
        </w:rPr>
        <w:t>e</w:t>
      </w:r>
      <w:r w:rsidR="006A759C" w:rsidRPr="00D54D95">
        <w:rPr>
          <w:rStyle w:val="Siln"/>
          <w:b w:val="0"/>
        </w:rPr>
        <w:t xml:space="preserve">. Součástí závazku </w:t>
      </w:r>
      <w:r w:rsidR="003C3D36">
        <w:rPr>
          <w:rStyle w:val="Siln"/>
          <w:b w:val="0"/>
        </w:rPr>
        <w:t>Zhotovitel</w:t>
      </w:r>
      <w:r w:rsidR="00A42032" w:rsidRPr="00D54D95">
        <w:rPr>
          <w:rStyle w:val="Siln"/>
          <w:b w:val="0"/>
        </w:rPr>
        <w:t xml:space="preserve">e </w:t>
      </w:r>
      <w:r w:rsidR="006A759C" w:rsidRPr="00D54D95">
        <w:rPr>
          <w:rStyle w:val="Siln"/>
          <w:b w:val="0"/>
        </w:rPr>
        <w:t>je</w:t>
      </w:r>
      <w:r w:rsidR="006263B2" w:rsidRPr="00D54D95">
        <w:rPr>
          <w:rStyle w:val="Siln"/>
          <w:b w:val="0"/>
        </w:rPr>
        <w:t> </w:t>
      </w:r>
      <w:r w:rsidR="006A759C" w:rsidRPr="00D54D95">
        <w:rPr>
          <w:rStyle w:val="Siln"/>
          <w:b w:val="0"/>
        </w:rPr>
        <w:t xml:space="preserve">rovněž doprava zboží </w:t>
      </w:r>
      <w:r w:rsidR="003C3D36">
        <w:rPr>
          <w:rStyle w:val="Siln"/>
          <w:b w:val="0"/>
        </w:rPr>
        <w:t>Objednatel</w:t>
      </w:r>
      <w:r w:rsidR="00A42032" w:rsidRPr="00D54D95">
        <w:rPr>
          <w:rStyle w:val="Siln"/>
          <w:b w:val="0"/>
        </w:rPr>
        <w:t xml:space="preserve">i </w:t>
      </w:r>
      <w:r w:rsidR="006A759C" w:rsidRPr="00D54D95">
        <w:rPr>
          <w:rStyle w:val="Siln"/>
          <w:b w:val="0"/>
        </w:rPr>
        <w:t xml:space="preserve">do místa plnění, jeho </w:t>
      </w:r>
      <w:r w:rsidR="0064686F" w:rsidRPr="00D54D95">
        <w:rPr>
          <w:rStyle w:val="Siln"/>
          <w:b w:val="0"/>
        </w:rPr>
        <w:t xml:space="preserve">instalace </w:t>
      </w:r>
      <w:r w:rsidR="006263B2" w:rsidRPr="00D54D95">
        <w:rPr>
          <w:rStyle w:val="Siln"/>
          <w:b w:val="0"/>
        </w:rPr>
        <w:t>a</w:t>
      </w:r>
      <w:r w:rsidR="00D54D95">
        <w:rPr>
          <w:rStyle w:val="Siln"/>
          <w:b w:val="0"/>
        </w:rPr>
        <w:t> </w:t>
      </w:r>
      <w:r w:rsidR="006263B2" w:rsidRPr="00D54D95">
        <w:rPr>
          <w:rStyle w:val="Siln"/>
          <w:b w:val="0"/>
        </w:rPr>
        <w:t xml:space="preserve">zprovoznění </w:t>
      </w:r>
      <w:r w:rsidR="006A759C" w:rsidRPr="00D54D95">
        <w:rPr>
          <w:rStyle w:val="Siln"/>
          <w:b w:val="0"/>
        </w:rPr>
        <w:t xml:space="preserve">podle pokynů </w:t>
      </w:r>
      <w:r w:rsidR="003C3D36">
        <w:rPr>
          <w:rStyle w:val="Siln"/>
          <w:b w:val="0"/>
        </w:rPr>
        <w:t>Objednatel</w:t>
      </w:r>
      <w:r w:rsidR="00A42032" w:rsidRPr="00D54D95">
        <w:rPr>
          <w:rStyle w:val="Siln"/>
          <w:b w:val="0"/>
        </w:rPr>
        <w:t>e</w:t>
      </w:r>
      <w:r w:rsidR="006A759C" w:rsidRPr="00D54D95">
        <w:rPr>
          <w:rStyle w:val="Siln"/>
          <w:b w:val="0"/>
        </w:rPr>
        <w:t xml:space="preserve">, a dále provádění záručních oprav </w:t>
      </w:r>
      <w:r w:rsidR="00A42032" w:rsidRPr="00D54D95">
        <w:rPr>
          <w:rStyle w:val="Siln"/>
          <w:b w:val="0"/>
        </w:rPr>
        <w:t>díla</w:t>
      </w:r>
      <w:r w:rsidR="006A759C" w:rsidRPr="00D54D95">
        <w:rPr>
          <w:rStyle w:val="Siln"/>
          <w:b w:val="0"/>
        </w:rPr>
        <w:t xml:space="preserve">. </w:t>
      </w:r>
    </w:p>
    <w:p w14:paraId="4071C64F" w14:textId="58043C2D" w:rsidR="00F04C3F" w:rsidRPr="00F04C3F" w:rsidRDefault="00F04C3F" w:rsidP="00701C6F">
      <w:pPr>
        <w:pStyle w:val="Nzev"/>
        <w:keepNext w:val="0"/>
        <w:numPr>
          <w:ilvl w:val="1"/>
          <w:numId w:val="28"/>
        </w:numPr>
        <w:ind w:left="567" w:hanging="567"/>
        <w:jc w:val="both"/>
        <w:rPr>
          <w:rStyle w:val="Siln"/>
          <w:b w:val="0"/>
        </w:rPr>
      </w:pPr>
      <w:r>
        <w:rPr>
          <w:rStyle w:val="Siln"/>
          <w:b w:val="0"/>
        </w:rPr>
        <w:t>U SW licencí je s</w:t>
      </w:r>
      <w:r w:rsidRPr="00D54D95">
        <w:rPr>
          <w:rStyle w:val="Siln"/>
          <w:b w:val="0"/>
        </w:rPr>
        <w:t xml:space="preserve">oučástí smlouvy převod </w:t>
      </w:r>
      <w:r w:rsidRPr="00B8282D">
        <w:rPr>
          <w:rStyle w:val="Siln"/>
          <w:b w:val="0"/>
        </w:rPr>
        <w:t>nevýhradní</w:t>
      </w:r>
      <w:r>
        <w:rPr>
          <w:rStyle w:val="Siln"/>
          <w:b w:val="0"/>
        </w:rPr>
        <w:t>ch</w:t>
      </w:r>
      <w:r w:rsidRPr="00B8282D">
        <w:rPr>
          <w:rStyle w:val="Siln"/>
          <w:b w:val="0"/>
        </w:rPr>
        <w:t xml:space="preserve"> a nepřenositeln</w:t>
      </w:r>
      <w:r>
        <w:rPr>
          <w:rStyle w:val="Siln"/>
          <w:b w:val="0"/>
        </w:rPr>
        <w:t xml:space="preserve">ých práv k užívání příslušné SW licence. </w:t>
      </w:r>
      <w:r w:rsidRPr="00D54D95">
        <w:rPr>
          <w:rStyle w:val="Siln"/>
          <w:b w:val="0"/>
        </w:rPr>
        <w:t xml:space="preserve">Součástí závazku </w:t>
      </w:r>
      <w:r w:rsidR="003C3D36">
        <w:rPr>
          <w:rStyle w:val="Siln"/>
          <w:b w:val="0"/>
        </w:rPr>
        <w:t>Zhotovitel</w:t>
      </w:r>
      <w:r w:rsidRPr="00D54D95">
        <w:rPr>
          <w:rStyle w:val="Siln"/>
          <w:b w:val="0"/>
        </w:rPr>
        <w:t xml:space="preserve">e je rovněž doprava zboží </w:t>
      </w:r>
      <w:r w:rsidR="003C3D36">
        <w:rPr>
          <w:rStyle w:val="Siln"/>
          <w:b w:val="0"/>
        </w:rPr>
        <w:t>Objednatel</w:t>
      </w:r>
      <w:r w:rsidRPr="00D54D95">
        <w:rPr>
          <w:rStyle w:val="Siln"/>
          <w:b w:val="0"/>
        </w:rPr>
        <w:t>i do místa plnění</w:t>
      </w:r>
      <w:r>
        <w:rPr>
          <w:rStyle w:val="Siln"/>
          <w:b w:val="0"/>
        </w:rPr>
        <w:t xml:space="preserve"> (vč. možnosti zpřístupnění el. licenčního klíče)</w:t>
      </w:r>
      <w:r w:rsidRPr="00D54D95">
        <w:rPr>
          <w:rStyle w:val="Siln"/>
          <w:b w:val="0"/>
        </w:rPr>
        <w:t>, jeho instalace a</w:t>
      </w:r>
      <w:r>
        <w:rPr>
          <w:rStyle w:val="Siln"/>
          <w:b w:val="0"/>
        </w:rPr>
        <w:t> </w:t>
      </w:r>
      <w:r w:rsidRPr="00D54D95">
        <w:rPr>
          <w:rStyle w:val="Siln"/>
          <w:b w:val="0"/>
        </w:rPr>
        <w:t xml:space="preserve">zprovoznění podle pokynů </w:t>
      </w:r>
      <w:r w:rsidR="003C3D36">
        <w:rPr>
          <w:rStyle w:val="Siln"/>
          <w:b w:val="0"/>
        </w:rPr>
        <w:t>Objednatel</w:t>
      </w:r>
      <w:r w:rsidRPr="00D54D95">
        <w:rPr>
          <w:rStyle w:val="Siln"/>
          <w:b w:val="0"/>
        </w:rPr>
        <w:t>e, a dále provádění záručních oprav díla.</w:t>
      </w:r>
    </w:p>
    <w:p w14:paraId="59CE9C0F" w14:textId="5CD3CF68" w:rsidR="003A5D4A" w:rsidRPr="00D54D95" w:rsidRDefault="003C3D36" w:rsidP="00701C6F">
      <w:pPr>
        <w:pStyle w:val="Nzev"/>
        <w:keepNext w:val="0"/>
        <w:numPr>
          <w:ilvl w:val="1"/>
          <w:numId w:val="28"/>
        </w:numPr>
        <w:ind w:left="567" w:hanging="567"/>
        <w:jc w:val="both"/>
        <w:rPr>
          <w:rStyle w:val="Siln"/>
          <w:b w:val="0"/>
        </w:rPr>
      </w:pPr>
      <w:r>
        <w:rPr>
          <w:rStyle w:val="Siln"/>
          <w:b w:val="0"/>
        </w:rPr>
        <w:t>Objednatel</w:t>
      </w:r>
      <w:r w:rsidR="00A42032" w:rsidRPr="00D54D95">
        <w:rPr>
          <w:rStyle w:val="Siln"/>
          <w:b w:val="0"/>
        </w:rPr>
        <w:t xml:space="preserve"> </w:t>
      </w:r>
      <w:r w:rsidR="00E10334" w:rsidRPr="00D54D95">
        <w:rPr>
          <w:rStyle w:val="Siln"/>
          <w:b w:val="0"/>
        </w:rPr>
        <w:t xml:space="preserve">se zavazuje </w:t>
      </w:r>
      <w:r w:rsidR="00A42032" w:rsidRPr="00D54D95">
        <w:rPr>
          <w:rStyle w:val="Siln"/>
          <w:b w:val="0"/>
        </w:rPr>
        <w:t xml:space="preserve">dílo </w:t>
      </w:r>
      <w:r w:rsidR="00E10334" w:rsidRPr="00D54D95">
        <w:rPr>
          <w:rStyle w:val="Siln"/>
          <w:b w:val="0"/>
        </w:rPr>
        <w:t xml:space="preserve">řádně a včas dodané </w:t>
      </w:r>
      <w:r>
        <w:rPr>
          <w:rStyle w:val="Siln"/>
          <w:b w:val="0"/>
        </w:rPr>
        <w:t>Zhotovitel</w:t>
      </w:r>
      <w:r w:rsidR="00A42032" w:rsidRPr="00D54D95">
        <w:rPr>
          <w:rStyle w:val="Siln"/>
          <w:b w:val="0"/>
        </w:rPr>
        <w:t xml:space="preserve">em </w:t>
      </w:r>
      <w:r w:rsidR="00E10334" w:rsidRPr="00D54D95">
        <w:rPr>
          <w:rStyle w:val="Siln"/>
          <w:b w:val="0"/>
        </w:rPr>
        <w:t>převzít a zaplatit za něj sjednanou kupní cenu způsobem a v termínu sjednaném touto smlouvou.</w:t>
      </w:r>
    </w:p>
    <w:p w14:paraId="6645C031" w14:textId="4981E898" w:rsidR="002056C2" w:rsidRPr="00D54D95" w:rsidRDefault="002056C2" w:rsidP="00701C6F">
      <w:pPr>
        <w:pStyle w:val="Nzev"/>
        <w:keepNext w:val="0"/>
        <w:numPr>
          <w:ilvl w:val="1"/>
          <w:numId w:val="28"/>
        </w:numPr>
        <w:ind w:left="567" w:hanging="567"/>
        <w:jc w:val="both"/>
        <w:rPr>
          <w:rStyle w:val="Siln"/>
          <w:b w:val="0"/>
        </w:rPr>
      </w:pPr>
      <w:r w:rsidRPr="00D54D95">
        <w:rPr>
          <w:rStyle w:val="Siln"/>
          <w:b w:val="0"/>
        </w:rPr>
        <w:t>Práce nad rozsah díla dle této smlouvy (vícepráce) budou realizovány jen pokud o ně bude po vzájemné dohodě písemným dodatkem k této smlouvě dílo rozšířeno.</w:t>
      </w:r>
    </w:p>
    <w:p w14:paraId="1CEB025A" w14:textId="77777777" w:rsidR="006263B2" w:rsidRPr="00D745B0" w:rsidRDefault="006263B2" w:rsidP="00701C6F"/>
    <w:p w14:paraId="0B649843" w14:textId="77777777" w:rsidR="005E41FF" w:rsidRPr="006263B2" w:rsidRDefault="005E41FF" w:rsidP="00701C6F">
      <w:pPr>
        <w:pStyle w:val="Nadpis1"/>
        <w:rPr>
          <w:rStyle w:val="Siln"/>
        </w:rPr>
      </w:pPr>
      <w:r w:rsidRPr="006263B2">
        <w:rPr>
          <w:rStyle w:val="Siln"/>
        </w:rPr>
        <w:t>Doba a místo plnění</w:t>
      </w:r>
    </w:p>
    <w:p w14:paraId="2D31F106" w14:textId="79582F54" w:rsidR="005E41FF" w:rsidRDefault="003C3D36" w:rsidP="00701C6F">
      <w:pPr>
        <w:pStyle w:val="Nzev"/>
        <w:keepNext w:val="0"/>
        <w:numPr>
          <w:ilvl w:val="1"/>
          <w:numId w:val="28"/>
        </w:numPr>
        <w:ind w:left="567" w:hanging="567"/>
        <w:jc w:val="both"/>
        <w:rPr>
          <w:rStyle w:val="Siln"/>
          <w:b w:val="0"/>
        </w:rPr>
      </w:pPr>
      <w:r>
        <w:rPr>
          <w:rStyle w:val="Siln"/>
          <w:b w:val="0"/>
        </w:rPr>
        <w:t>Zhotovitel</w:t>
      </w:r>
      <w:r w:rsidR="005E41FF" w:rsidRPr="00D54D95">
        <w:rPr>
          <w:rStyle w:val="Siln"/>
          <w:b w:val="0"/>
        </w:rPr>
        <w:t xml:space="preserve"> se zavazuje, že dílo dodá </w:t>
      </w:r>
      <w:r>
        <w:rPr>
          <w:rStyle w:val="Siln"/>
          <w:b w:val="0"/>
        </w:rPr>
        <w:t>Objednatel</w:t>
      </w:r>
      <w:r w:rsidR="005E41FF" w:rsidRPr="00D54D95">
        <w:rPr>
          <w:rStyle w:val="Siln"/>
          <w:b w:val="0"/>
        </w:rPr>
        <w:t xml:space="preserve">i nejpozději do </w:t>
      </w:r>
      <w:r w:rsidR="00D54D95" w:rsidRPr="00D54D95">
        <w:rPr>
          <w:rStyle w:val="Siln"/>
          <w:b w:val="0"/>
          <w:highlight w:val="yellow"/>
        </w:rPr>
        <w:t>[DOPLNÍ DODAVATEL]</w:t>
      </w:r>
      <w:r w:rsidR="00D54D95">
        <w:rPr>
          <w:rStyle w:val="Siln"/>
          <w:b w:val="0"/>
        </w:rPr>
        <w:t xml:space="preserve"> kalendářních měsíců </w:t>
      </w:r>
      <w:r w:rsidR="00A642A8">
        <w:rPr>
          <w:rStyle w:val="Siln"/>
          <w:b w:val="0"/>
        </w:rPr>
        <w:t xml:space="preserve">ode dne </w:t>
      </w:r>
      <w:r w:rsidR="00CC2B5D">
        <w:rPr>
          <w:rStyle w:val="Siln"/>
          <w:b w:val="0"/>
        </w:rPr>
        <w:t>nabytí účinnosti této smlouvy</w:t>
      </w:r>
      <w:r w:rsidR="005E41FF" w:rsidRPr="00D54D95">
        <w:rPr>
          <w:rStyle w:val="Siln"/>
          <w:b w:val="0"/>
        </w:rPr>
        <w:t xml:space="preserve">. </w:t>
      </w:r>
      <w:r>
        <w:rPr>
          <w:rStyle w:val="Siln"/>
          <w:b w:val="0"/>
        </w:rPr>
        <w:t>Zhotovitel</w:t>
      </w:r>
      <w:r w:rsidR="005E41FF" w:rsidRPr="00D54D95">
        <w:rPr>
          <w:rStyle w:val="Siln"/>
          <w:b w:val="0"/>
        </w:rPr>
        <w:t>i bude umožněn přístup do místa plnění.</w:t>
      </w:r>
    </w:p>
    <w:p w14:paraId="5C618392" w14:textId="07437BE7" w:rsidR="00CE1E21" w:rsidRPr="00CE1E21" w:rsidRDefault="00CE1E21" w:rsidP="00701C6F">
      <w:pPr>
        <w:pStyle w:val="Nzev"/>
        <w:keepNext w:val="0"/>
        <w:numPr>
          <w:ilvl w:val="1"/>
          <w:numId w:val="28"/>
        </w:numPr>
        <w:ind w:left="567" w:hanging="567"/>
        <w:jc w:val="both"/>
        <w:rPr>
          <w:rStyle w:val="Siln"/>
          <w:b w:val="0"/>
        </w:rPr>
      </w:pPr>
      <w:r>
        <w:rPr>
          <w:rStyle w:val="Siln"/>
          <w:b w:val="0"/>
        </w:rPr>
        <w:lastRenderedPageBreak/>
        <w:t>P</w:t>
      </w:r>
      <w:r w:rsidRPr="00FA7127">
        <w:rPr>
          <w:rStyle w:val="Siln"/>
          <w:b w:val="0"/>
        </w:rPr>
        <w:t>rovozní podpor</w:t>
      </w:r>
      <w:r>
        <w:rPr>
          <w:rStyle w:val="Siln"/>
          <w:b w:val="0"/>
        </w:rPr>
        <w:t xml:space="preserve">a bude poskytována po dobu </w:t>
      </w:r>
      <w:r w:rsidR="00CC2B5D">
        <w:rPr>
          <w:rStyle w:val="Siln"/>
          <w:b w:val="0"/>
        </w:rPr>
        <w:t>36</w:t>
      </w:r>
      <w:r>
        <w:rPr>
          <w:rStyle w:val="Siln"/>
          <w:b w:val="0"/>
        </w:rPr>
        <w:t xml:space="preserve"> měsíců </w:t>
      </w:r>
      <w:r w:rsidRPr="00D54D95">
        <w:rPr>
          <w:rStyle w:val="Siln"/>
          <w:b w:val="0"/>
        </w:rPr>
        <w:t xml:space="preserve">ode dne </w:t>
      </w:r>
      <w:r>
        <w:rPr>
          <w:rStyle w:val="Siln"/>
          <w:b w:val="0"/>
        </w:rPr>
        <w:t xml:space="preserve">následujícího po </w:t>
      </w:r>
      <w:r w:rsidR="00CC2B5D">
        <w:rPr>
          <w:rStyle w:val="Siln"/>
          <w:b w:val="0"/>
        </w:rPr>
        <w:t xml:space="preserve">uplynutí doby standardní záruky, tj. po uplynutí 24 měsíců od </w:t>
      </w:r>
      <w:r w:rsidRPr="00D54D95">
        <w:rPr>
          <w:rStyle w:val="Siln"/>
          <w:b w:val="0"/>
        </w:rPr>
        <w:t xml:space="preserve">předání a převzetí </w:t>
      </w:r>
      <w:r>
        <w:rPr>
          <w:rStyle w:val="Siln"/>
          <w:b w:val="0"/>
        </w:rPr>
        <w:t xml:space="preserve">úplného a vad prostého </w:t>
      </w:r>
      <w:r w:rsidRPr="00D54D95">
        <w:rPr>
          <w:rStyle w:val="Siln"/>
          <w:b w:val="0"/>
        </w:rPr>
        <w:t>díla</w:t>
      </w:r>
      <w:r>
        <w:rPr>
          <w:rStyle w:val="Siln"/>
          <w:b w:val="0"/>
        </w:rPr>
        <w:t xml:space="preserve"> (milník „Finální akceptace </w:t>
      </w:r>
      <w:r w:rsidR="00701C6F">
        <w:rPr>
          <w:rStyle w:val="Siln"/>
          <w:b w:val="0"/>
        </w:rPr>
        <w:t xml:space="preserve">IS </w:t>
      </w:r>
      <w:r w:rsidR="008E2E84">
        <w:rPr>
          <w:rStyle w:val="Siln"/>
          <w:b w:val="0"/>
        </w:rPr>
        <w:t>R</w:t>
      </w:r>
      <w:r>
        <w:rPr>
          <w:rStyle w:val="Siln"/>
          <w:b w:val="0"/>
        </w:rPr>
        <w:t>IS“)</w:t>
      </w:r>
      <w:r w:rsidRPr="00D54D95">
        <w:rPr>
          <w:rStyle w:val="Siln"/>
          <w:b w:val="0"/>
        </w:rPr>
        <w:t>.</w:t>
      </w:r>
    </w:p>
    <w:p w14:paraId="72808B42" w14:textId="11A52F86" w:rsidR="002B18A7" w:rsidRPr="00CC2B5D" w:rsidRDefault="002B18A7" w:rsidP="00701C6F">
      <w:pPr>
        <w:pStyle w:val="Nzev"/>
        <w:keepNext w:val="0"/>
        <w:numPr>
          <w:ilvl w:val="1"/>
          <w:numId w:val="28"/>
        </w:numPr>
        <w:ind w:left="567" w:hanging="567"/>
        <w:jc w:val="both"/>
        <w:rPr>
          <w:rStyle w:val="Siln"/>
          <w:b w:val="0"/>
        </w:rPr>
      </w:pPr>
      <w:r w:rsidRPr="00CC2B5D">
        <w:rPr>
          <w:rStyle w:val="Siln"/>
          <w:b w:val="0"/>
        </w:rPr>
        <w:t xml:space="preserve">Místem </w:t>
      </w:r>
      <w:r w:rsidR="00A642A8" w:rsidRPr="00CC2B5D">
        <w:rPr>
          <w:rStyle w:val="Siln"/>
          <w:b w:val="0"/>
        </w:rPr>
        <w:t xml:space="preserve">plnění </w:t>
      </w:r>
      <w:r w:rsidRPr="00CC2B5D">
        <w:rPr>
          <w:rStyle w:val="Siln"/>
          <w:b w:val="0"/>
        </w:rPr>
        <w:t xml:space="preserve">je dle této smlouvy sídlo </w:t>
      </w:r>
      <w:r w:rsidR="003C3D36" w:rsidRPr="00CC2B5D">
        <w:rPr>
          <w:rStyle w:val="Siln"/>
          <w:b w:val="0"/>
        </w:rPr>
        <w:t>Objednatel</w:t>
      </w:r>
      <w:r w:rsidRPr="00CC2B5D">
        <w:rPr>
          <w:rStyle w:val="Siln"/>
          <w:b w:val="0"/>
        </w:rPr>
        <w:t>e</w:t>
      </w:r>
      <w:r w:rsidR="00CC2B5D" w:rsidRPr="00CC2B5D">
        <w:rPr>
          <w:rStyle w:val="Siln"/>
          <w:b w:val="0"/>
        </w:rPr>
        <w:t xml:space="preserve">, </w:t>
      </w:r>
      <w:r w:rsidR="00CC2B5D" w:rsidRPr="00CC2B5D">
        <w:rPr>
          <w:b w:val="0"/>
        </w:rPr>
        <w:t xml:space="preserve">datové centrum </w:t>
      </w:r>
      <w:r w:rsidR="00CC2B5D">
        <w:rPr>
          <w:b w:val="0"/>
        </w:rPr>
        <w:t xml:space="preserve">Objednatele </w:t>
      </w:r>
      <w:r w:rsidR="00CC2B5D" w:rsidRPr="00CC2B5D">
        <w:rPr>
          <w:b w:val="0"/>
        </w:rPr>
        <w:t xml:space="preserve">(na území hl. m. Prahy nebo v jeho blízkém okolí) a dále sídla jednotlivých organizačních složek </w:t>
      </w:r>
      <w:r w:rsidR="00CC2B5D">
        <w:rPr>
          <w:b w:val="0"/>
        </w:rPr>
        <w:t>Objednatele</w:t>
      </w:r>
      <w:r w:rsidR="00CC2B5D" w:rsidRPr="00CC2B5D">
        <w:rPr>
          <w:b w:val="0"/>
        </w:rPr>
        <w:t>.</w:t>
      </w:r>
    </w:p>
    <w:p w14:paraId="3FD6807A" w14:textId="454FBBFE" w:rsidR="00D54D95" w:rsidRPr="00D54D95" w:rsidRDefault="00D54D95" w:rsidP="00701C6F"/>
    <w:p w14:paraId="118982DC" w14:textId="6BA48356" w:rsidR="00D54D95" w:rsidRPr="00D54D95" w:rsidRDefault="00D54D95" w:rsidP="00701C6F">
      <w:pPr>
        <w:pStyle w:val="Nadpis1"/>
        <w:rPr>
          <w:rStyle w:val="Siln"/>
        </w:rPr>
      </w:pPr>
      <w:bookmarkStart w:id="15" w:name="_Ref513665002"/>
      <w:r w:rsidRPr="00D54D95">
        <w:rPr>
          <w:rStyle w:val="Siln"/>
        </w:rPr>
        <w:t>Provedení a předání díla</w:t>
      </w:r>
      <w:bookmarkEnd w:id="15"/>
    </w:p>
    <w:p w14:paraId="6FF82CDF" w14:textId="2B6E97C5" w:rsidR="005E41FF" w:rsidRDefault="005E41FF" w:rsidP="00701C6F">
      <w:pPr>
        <w:pStyle w:val="Nzev"/>
        <w:keepNext w:val="0"/>
        <w:numPr>
          <w:ilvl w:val="1"/>
          <w:numId w:val="28"/>
        </w:numPr>
        <w:ind w:left="567" w:hanging="567"/>
        <w:jc w:val="both"/>
        <w:rPr>
          <w:rStyle w:val="Siln"/>
          <w:b w:val="0"/>
        </w:rPr>
      </w:pPr>
      <w:r w:rsidRPr="00D54D95">
        <w:rPr>
          <w:rStyle w:val="Siln"/>
          <w:b w:val="0"/>
        </w:rPr>
        <w:t>Provede</w:t>
      </w:r>
      <w:r w:rsidR="007D769D" w:rsidRPr="00D54D95">
        <w:rPr>
          <w:rStyle w:val="Siln"/>
          <w:b w:val="0"/>
        </w:rPr>
        <w:t xml:space="preserve">ním </w:t>
      </w:r>
      <w:r w:rsidR="00412A95">
        <w:rPr>
          <w:rStyle w:val="Siln"/>
          <w:b w:val="0"/>
        </w:rPr>
        <w:t>D</w:t>
      </w:r>
      <w:r w:rsidR="007D769D" w:rsidRPr="00D54D95">
        <w:rPr>
          <w:rStyle w:val="Siln"/>
          <w:b w:val="0"/>
        </w:rPr>
        <w:t xml:space="preserve">íla se rozumí úplné dodání </w:t>
      </w:r>
      <w:r w:rsidRPr="00D54D95">
        <w:rPr>
          <w:rStyle w:val="Siln"/>
          <w:b w:val="0"/>
        </w:rPr>
        <w:t>dokončen</w:t>
      </w:r>
      <w:r w:rsidR="007D769D" w:rsidRPr="00D54D95">
        <w:rPr>
          <w:rStyle w:val="Siln"/>
          <w:b w:val="0"/>
        </w:rPr>
        <w:t>ého</w:t>
      </w:r>
      <w:r w:rsidRPr="00D54D95">
        <w:rPr>
          <w:rStyle w:val="Siln"/>
          <w:b w:val="0"/>
        </w:rPr>
        <w:t xml:space="preserve"> </w:t>
      </w:r>
      <w:r w:rsidR="00412A95">
        <w:rPr>
          <w:rStyle w:val="Siln"/>
          <w:b w:val="0"/>
        </w:rPr>
        <w:t>D</w:t>
      </w:r>
      <w:r w:rsidRPr="00D54D95">
        <w:rPr>
          <w:rStyle w:val="Siln"/>
          <w:b w:val="0"/>
        </w:rPr>
        <w:t xml:space="preserve">íla </w:t>
      </w:r>
      <w:r w:rsidR="007D769D" w:rsidRPr="00D54D95">
        <w:rPr>
          <w:rStyle w:val="Siln"/>
          <w:b w:val="0"/>
        </w:rPr>
        <w:t>bez v</w:t>
      </w:r>
      <w:r w:rsidRPr="00D54D95">
        <w:rPr>
          <w:rStyle w:val="Siln"/>
          <w:b w:val="0"/>
        </w:rPr>
        <w:t xml:space="preserve">ad </w:t>
      </w:r>
      <w:r w:rsidR="007D769D" w:rsidRPr="00D54D95">
        <w:rPr>
          <w:rStyle w:val="Siln"/>
          <w:b w:val="0"/>
        </w:rPr>
        <w:t xml:space="preserve">a nedodělků </w:t>
      </w:r>
      <w:r w:rsidRPr="00D54D95">
        <w:rPr>
          <w:rStyle w:val="Siln"/>
          <w:b w:val="0"/>
        </w:rPr>
        <w:t xml:space="preserve">a současně řádné </w:t>
      </w:r>
      <w:r w:rsidRPr="004D6D1F">
        <w:rPr>
          <w:rStyle w:val="Siln"/>
          <w:b w:val="0"/>
        </w:rPr>
        <w:t xml:space="preserve">protokolární předání </w:t>
      </w:r>
      <w:r w:rsidR="00412A95">
        <w:rPr>
          <w:rStyle w:val="Siln"/>
          <w:b w:val="0"/>
        </w:rPr>
        <w:t xml:space="preserve">IS RIS </w:t>
      </w:r>
      <w:r w:rsidR="003C3D36">
        <w:rPr>
          <w:rStyle w:val="Siln"/>
          <w:b w:val="0"/>
        </w:rPr>
        <w:t>Objednatel</w:t>
      </w:r>
      <w:r w:rsidRPr="004D6D1F">
        <w:rPr>
          <w:rStyle w:val="Siln"/>
          <w:b w:val="0"/>
        </w:rPr>
        <w:t xml:space="preserve">i. Pro ověření plné funkčnosti </w:t>
      </w:r>
      <w:r w:rsidR="00412A95">
        <w:rPr>
          <w:rStyle w:val="Siln"/>
          <w:b w:val="0"/>
        </w:rPr>
        <w:t>D</w:t>
      </w:r>
      <w:r w:rsidRPr="004D6D1F">
        <w:rPr>
          <w:rStyle w:val="Siln"/>
          <w:b w:val="0"/>
        </w:rPr>
        <w:t xml:space="preserve">íla bude </w:t>
      </w:r>
      <w:r w:rsidR="00D54D95" w:rsidRPr="004D6D1F">
        <w:rPr>
          <w:rStyle w:val="Siln"/>
          <w:b w:val="0"/>
        </w:rPr>
        <w:t xml:space="preserve">po dobu 1 kalendářního měsíce </w:t>
      </w:r>
      <w:r w:rsidRPr="004D6D1F">
        <w:rPr>
          <w:rStyle w:val="Siln"/>
          <w:b w:val="0"/>
        </w:rPr>
        <w:t>probíhat testovací provoz, v průběhu kterého budou provedeny akceptační testy. Smluvní strany tímto, po vzájemné dohodě, vylučují ustanovení §2628 zákona č. 89/2012 Sb., občanský zákoník.</w:t>
      </w:r>
    </w:p>
    <w:p w14:paraId="607017F1" w14:textId="27FF4697" w:rsidR="00412A95" w:rsidRPr="00412A95" w:rsidRDefault="00412A95" w:rsidP="00412A95">
      <w:pPr>
        <w:pStyle w:val="Nzev"/>
        <w:keepNext w:val="0"/>
        <w:numPr>
          <w:ilvl w:val="1"/>
          <w:numId w:val="28"/>
        </w:numPr>
        <w:ind w:left="567" w:hanging="567"/>
        <w:jc w:val="both"/>
        <w:rPr>
          <w:rStyle w:val="Siln"/>
          <w:b w:val="0"/>
        </w:rPr>
      </w:pPr>
      <w:bookmarkStart w:id="16" w:name="_Ref512435377"/>
      <w:r w:rsidRPr="00412A95">
        <w:rPr>
          <w:rStyle w:val="Siln"/>
          <w:b w:val="0"/>
        </w:rPr>
        <w:t xml:space="preserve">V rámci ověření řádné realizace plnění stanoví </w:t>
      </w:r>
      <w:r>
        <w:rPr>
          <w:rStyle w:val="Siln"/>
          <w:b w:val="0"/>
        </w:rPr>
        <w:t>s</w:t>
      </w:r>
      <w:r w:rsidRPr="00412A95">
        <w:rPr>
          <w:rStyle w:val="Siln"/>
          <w:b w:val="0"/>
        </w:rPr>
        <w:t xml:space="preserve">mlouva zvláštní postupy pro akceptaci </w:t>
      </w:r>
      <w:r>
        <w:rPr>
          <w:rStyle w:val="Siln"/>
          <w:b w:val="0"/>
        </w:rPr>
        <w:t>D</w:t>
      </w:r>
      <w:r w:rsidRPr="00412A95">
        <w:rPr>
          <w:rStyle w:val="Siln"/>
          <w:b w:val="0"/>
        </w:rPr>
        <w:t xml:space="preserve">íla, do které spadají akceptační milníky. Akceptační milníky odpovídají fakturačním milníkům podle odst. </w:t>
      </w:r>
      <w:r>
        <w:rPr>
          <w:rStyle w:val="Siln"/>
          <w:b w:val="0"/>
        </w:rPr>
        <w:fldChar w:fldCharType="begin"/>
      </w:r>
      <w:r>
        <w:rPr>
          <w:rStyle w:val="Siln"/>
          <w:b w:val="0"/>
        </w:rPr>
        <w:instrText xml:space="preserve"> REF _Ref52352906 \r \h </w:instrText>
      </w:r>
      <w:r>
        <w:rPr>
          <w:rStyle w:val="Siln"/>
          <w:b w:val="0"/>
        </w:rPr>
      </w:r>
      <w:r>
        <w:rPr>
          <w:rStyle w:val="Siln"/>
          <w:b w:val="0"/>
        </w:rPr>
        <w:fldChar w:fldCharType="separate"/>
      </w:r>
      <w:r>
        <w:rPr>
          <w:rStyle w:val="Siln"/>
          <w:b w:val="0"/>
        </w:rPr>
        <w:t>6.8</w:t>
      </w:r>
      <w:r>
        <w:rPr>
          <w:rStyle w:val="Siln"/>
          <w:b w:val="0"/>
        </w:rPr>
        <w:fldChar w:fldCharType="end"/>
      </w:r>
      <w:r w:rsidRPr="00412A95">
        <w:rPr>
          <w:rStyle w:val="Siln"/>
          <w:b w:val="0"/>
        </w:rPr>
        <w:fldChar w:fldCharType="begin"/>
      </w:r>
      <w:r w:rsidRPr="00412A95">
        <w:rPr>
          <w:rStyle w:val="Siln"/>
          <w:b w:val="0"/>
        </w:rPr>
        <w:instrText xml:space="preserve"> REF _Ref506127854 \r \h </w:instrText>
      </w:r>
      <w:r>
        <w:rPr>
          <w:rStyle w:val="Siln"/>
          <w:b w:val="0"/>
        </w:rPr>
        <w:instrText xml:space="preserve"> \* MERGEFORMAT </w:instrText>
      </w:r>
      <w:r w:rsidRPr="00412A95">
        <w:rPr>
          <w:rStyle w:val="Siln"/>
          <w:b w:val="0"/>
        </w:rPr>
      </w:r>
      <w:r w:rsidRPr="00412A95">
        <w:rPr>
          <w:rStyle w:val="Siln"/>
          <w:b w:val="0"/>
        </w:rPr>
        <w:fldChar w:fldCharType="end"/>
      </w:r>
      <w:r w:rsidRPr="00412A95">
        <w:rPr>
          <w:rStyle w:val="Siln"/>
          <w:b w:val="0"/>
        </w:rPr>
        <w:t xml:space="preserve"> </w:t>
      </w:r>
      <w:r>
        <w:rPr>
          <w:rStyle w:val="Siln"/>
          <w:b w:val="0"/>
        </w:rPr>
        <w:t>s</w:t>
      </w:r>
      <w:r w:rsidRPr="00412A95">
        <w:rPr>
          <w:rStyle w:val="Siln"/>
          <w:b w:val="0"/>
        </w:rPr>
        <w:t>mlouvy.</w:t>
      </w:r>
      <w:bookmarkEnd w:id="16"/>
    </w:p>
    <w:p w14:paraId="47536A71" w14:textId="77777777" w:rsidR="00412A95" w:rsidRPr="003067F9" w:rsidRDefault="00412A95" w:rsidP="00412A95">
      <w:pPr>
        <w:pStyle w:val="Odstavecseseznamem"/>
        <w:numPr>
          <w:ilvl w:val="0"/>
          <w:numId w:val="40"/>
        </w:numPr>
        <w:ind w:left="426" w:hanging="426"/>
        <w:rPr>
          <w:rFonts w:eastAsia="Calibri"/>
          <w:u w:val="single"/>
          <w:lang w:eastAsia="en-GB"/>
        </w:rPr>
      </w:pPr>
      <w:r w:rsidRPr="003067F9">
        <w:rPr>
          <w:rFonts w:eastAsia="Calibri"/>
          <w:u w:val="single"/>
          <w:lang w:eastAsia="en-GB"/>
        </w:rPr>
        <w:t>Akceptace Díla</w:t>
      </w:r>
    </w:p>
    <w:p w14:paraId="66274E7C"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Příslušná část Díla představující plnění spadající do příslušného akceptačního milníku se považuje za provedenou, pokud byla řádně dokončena, předána, převzata a na základě podpisu Akceptačního protokolu Objednatelem s výsledkem „Akceptováno“ akceptována.</w:t>
      </w:r>
    </w:p>
    <w:p w14:paraId="0CFAD84C"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Podpis příslušného Akceptačního protokolu, resp. všech Akceptačních protokolů týkajících se plnění spadajícího do příslušného fakturačního milníku Objednatelem s výsledkem „Akceptováno“, je podmínkou pro vznik oprávnění Zhotovitele vystavit fakturu za dodání příslušné části Díla.</w:t>
      </w:r>
    </w:p>
    <w:p w14:paraId="0E4888A5"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Dílo jako celek se považuje za řádně dokončené, bylo-li řádně akceptováno Objednatelem, tedy pokud došlo Objednatelem k protokolárnímu převzetí všech plnění spadajících do akceptačních milníků Díla na základě příslušných Akceptačních protokolů s výsledkem „Akceptováno“.</w:t>
      </w:r>
    </w:p>
    <w:p w14:paraId="0FAEDBCA" w14:textId="77777777" w:rsidR="00412A95" w:rsidRPr="00412A95" w:rsidRDefault="00412A95" w:rsidP="00412A95">
      <w:pPr>
        <w:pStyle w:val="Nzev"/>
        <w:keepNext w:val="0"/>
        <w:numPr>
          <w:ilvl w:val="1"/>
          <w:numId w:val="28"/>
        </w:numPr>
        <w:ind w:left="567" w:hanging="567"/>
        <w:jc w:val="both"/>
        <w:rPr>
          <w:rStyle w:val="Siln"/>
          <w:b w:val="0"/>
        </w:rPr>
      </w:pPr>
      <w:r w:rsidRPr="00412A95">
        <w:rPr>
          <w:rStyle w:val="Siln"/>
          <w:b w:val="0"/>
        </w:rPr>
        <w:t>Objednatel je pro řízení průběhu dodávky předmětu Smlouvy a pro potřeby převzetí a akceptace Plnění oprávněn využít služeb třetí strany. Zhotovitel bude s takovou třetí stranou jednat v souladu s jejím pověřením uděleným Objednatelem.</w:t>
      </w:r>
    </w:p>
    <w:p w14:paraId="4232908D" w14:textId="77777777" w:rsidR="00412A95" w:rsidRPr="00412A95" w:rsidRDefault="00412A95" w:rsidP="00412A95">
      <w:pPr>
        <w:pStyle w:val="Nzev"/>
        <w:keepNext w:val="0"/>
        <w:numPr>
          <w:ilvl w:val="1"/>
          <w:numId w:val="28"/>
        </w:numPr>
        <w:ind w:left="567" w:hanging="567"/>
        <w:jc w:val="both"/>
        <w:rPr>
          <w:rStyle w:val="Siln"/>
          <w:b w:val="0"/>
        </w:rPr>
      </w:pPr>
      <w:bookmarkStart w:id="17" w:name="_Ref506149956"/>
      <w:r w:rsidRPr="00412A95">
        <w:rPr>
          <w:rStyle w:val="Siln"/>
          <w:b w:val="0"/>
        </w:rPr>
        <w:t>V rámci akceptace Díla upravuje Smlouva zvláštní postupy pro akceptační řízení následujících částí Díla (následující druhy plnění), které jsou součástí Díla:</w:t>
      </w:r>
      <w:bookmarkEnd w:id="17"/>
    </w:p>
    <w:p w14:paraId="28E04598" w14:textId="2645B576" w:rsidR="00412A95" w:rsidRPr="00412A95" w:rsidRDefault="00412A95" w:rsidP="00412A95">
      <w:pPr>
        <w:pStyle w:val="Odstavecseseznamem"/>
        <w:numPr>
          <w:ilvl w:val="2"/>
          <w:numId w:val="41"/>
        </w:numPr>
        <w:rPr>
          <w:rFonts w:eastAsia="Calibri"/>
          <w:lang w:eastAsia="en-GB"/>
        </w:rPr>
      </w:pPr>
      <w:bookmarkStart w:id="18" w:name="_Ref506147005"/>
      <w:r w:rsidRPr="00412A95">
        <w:rPr>
          <w:rFonts w:eastAsia="Calibri"/>
          <w:lang w:eastAsia="en-GB"/>
        </w:rPr>
        <w:t>Akceptační řízení dokumentačních výstupů</w:t>
      </w:r>
      <w:bookmarkEnd w:id="18"/>
    </w:p>
    <w:p w14:paraId="3EDA9FED" w14:textId="51282CBC" w:rsidR="00412A95" w:rsidRPr="00C05FBD" w:rsidRDefault="00412A95" w:rsidP="00412A95">
      <w:pPr>
        <w:pStyle w:val="Odstavecseseznamem"/>
        <w:numPr>
          <w:ilvl w:val="3"/>
          <w:numId w:val="35"/>
        </w:numPr>
        <w:tabs>
          <w:tab w:val="clear" w:pos="720"/>
        </w:tabs>
        <w:ind w:left="1985" w:hanging="567"/>
        <w:rPr>
          <w:rFonts w:eastAsia="Calibri"/>
          <w:lang w:eastAsia="en-GB"/>
        </w:rPr>
      </w:pPr>
      <w:r w:rsidRPr="00C05FBD">
        <w:rPr>
          <w:rFonts w:eastAsia="Calibri"/>
          <w:lang w:eastAsia="en-GB"/>
        </w:rPr>
        <w:t>Akceptační řízení dokumentačních výstupů se aplikuje v případě, kdy má výstup poskytovaný Zhotovitelem charakter dokumentu, a to bez ohledu na skutečnost, v</w:t>
      </w:r>
      <w:r>
        <w:rPr>
          <w:rFonts w:eastAsia="Calibri"/>
          <w:lang w:eastAsia="en-GB"/>
        </w:rPr>
        <w:t> </w:t>
      </w:r>
      <w:r w:rsidRPr="00C05FBD">
        <w:rPr>
          <w:rFonts w:eastAsia="Calibri"/>
          <w:lang w:eastAsia="en-GB"/>
        </w:rPr>
        <w:t>jakém je zpracován formátu (zda např. ve formátu MS Word, MS Excel, Visio nebo Project</w:t>
      </w:r>
      <w:r>
        <w:rPr>
          <w:rFonts w:eastAsia="Calibri"/>
          <w:lang w:eastAsia="en-GB"/>
        </w:rPr>
        <w:t xml:space="preserve"> apod.</w:t>
      </w:r>
      <w:r w:rsidRPr="00C05FBD">
        <w:rPr>
          <w:rFonts w:eastAsia="Calibri"/>
          <w:lang w:eastAsia="en-GB"/>
        </w:rPr>
        <w:t>). Na základě tohoto článku Smlouvy se tak bude postupovat zejména při</w:t>
      </w:r>
      <w:r>
        <w:rPr>
          <w:rFonts w:eastAsia="Calibri"/>
          <w:lang w:eastAsia="en-GB"/>
        </w:rPr>
        <w:t> </w:t>
      </w:r>
      <w:r w:rsidRPr="00C05FBD">
        <w:rPr>
          <w:rFonts w:eastAsia="Calibri"/>
          <w:lang w:eastAsia="en-GB"/>
        </w:rPr>
        <w:t xml:space="preserve">akceptačním řízení </w:t>
      </w:r>
      <w:r>
        <w:rPr>
          <w:rFonts w:eastAsia="Calibri"/>
          <w:lang w:eastAsia="en-GB"/>
        </w:rPr>
        <w:t>D</w:t>
      </w:r>
      <w:r w:rsidRPr="00C05FBD">
        <w:rPr>
          <w:rFonts w:eastAsia="Calibri"/>
          <w:lang w:eastAsia="en-GB"/>
        </w:rPr>
        <w:t>etailní analýzy, dokumentace</w:t>
      </w:r>
      <w:r>
        <w:rPr>
          <w:rFonts w:eastAsia="Calibri"/>
          <w:lang w:eastAsia="en-GB"/>
        </w:rPr>
        <w:t xml:space="preserve"> IS RIS (např. </w:t>
      </w:r>
      <w:r w:rsidRPr="00C05FBD">
        <w:rPr>
          <w:rFonts w:eastAsia="Calibri"/>
          <w:lang w:eastAsia="en-GB"/>
        </w:rPr>
        <w:t>provozní</w:t>
      </w:r>
      <w:r>
        <w:rPr>
          <w:rFonts w:eastAsia="Calibri"/>
          <w:lang w:eastAsia="en-GB"/>
        </w:rPr>
        <w:t xml:space="preserve">, </w:t>
      </w:r>
      <w:r w:rsidRPr="00C05FBD">
        <w:rPr>
          <w:rFonts w:eastAsia="Calibri"/>
          <w:lang w:eastAsia="en-GB"/>
        </w:rPr>
        <w:t>instalační, uživatelské</w:t>
      </w:r>
      <w:r>
        <w:rPr>
          <w:rFonts w:eastAsia="Calibri"/>
          <w:lang w:eastAsia="en-GB"/>
        </w:rPr>
        <w:t xml:space="preserve">, administrátorské, </w:t>
      </w:r>
      <w:r w:rsidRPr="00C05FBD">
        <w:rPr>
          <w:rFonts w:eastAsia="Calibri"/>
          <w:lang w:eastAsia="en-GB"/>
        </w:rPr>
        <w:t>projektové dokumentace</w:t>
      </w:r>
      <w:r>
        <w:rPr>
          <w:rFonts w:eastAsia="Calibri"/>
          <w:lang w:eastAsia="en-GB"/>
        </w:rPr>
        <w:t>)</w:t>
      </w:r>
      <w:r w:rsidRPr="00C05FBD">
        <w:rPr>
          <w:rFonts w:eastAsia="Calibri"/>
          <w:lang w:eastAsia="en-GB"/>
        </w:rPr>
        <w:t xml:space="preserve"> a další relevantní dokumentace dodávané dle Smlouvy jako součást Díla (dále </w:t>
      </w:r>
      <w:r>
        <w:rPr>
          <w:rFonts w:eastAsia="Calibri"/>
          <w:lang w:eastAsia="en-GB"/>
        </w:rPr>
        <w:t xml:space="preserve">také </w:t>
      </w:r>
      <w:r w:rsidRPr="00C05FBD">
        <w:rPr>
          <w:rFonts w:eastAsia="Calibri"/>
          <w:lang w:eastAsia="en-GB"/>
        </w:rPr>
        <w:t>„dokumenty“).</w:t>
      </w:r>
    </w:p>
    <w:p w14:paraId="64361A6B" w14:textId="47E627BA" w:rsidR="00412A95" w:rsidRPr="009E54E1" w:rsidRDefault="00412A95" w:rsidP="00412A95">
      <w:pPr>
        <w:pStyle w:val="Odstavecseseznamem"/>
        <w:numPr>
          <w:ilvl w:val="3"/>
          <w:numId w:val="35"/>
        </w:numPr>
        <w:tabs>
          <w:tab w:val="clear" w:pos="720"/>
        </w:tabs>
        <w:ind w:left="1985" w:hanging="567"/>
        <w:rPr>
          <w:rFonts w:eastAsia="Calibri"/>
          <w:lang w:eastAsia="en-GB"/>
        </w:rPr>
      </w:pPr>
      <w:r>
        <w:rPr>
          <w:rFonts w:eastAsia="Calibri"/>
          <w:lang w:eastAsia="en-GB"/>
        </w:rPr>
        <w:t>Zhotovitel</w:t>
      </w:r>
      <w:r w:rsidRPr="009E54E1">
        <w:rPr>
          <w:rFonts w:eastAsia="Calibri"/>
          <w:lang w:eastAsia="en-GB"/>
        </w:rPr>
        <w:t xml:space="preserve"> je povinen nejpozději 1</w:t>
      </w:r>
      <w:r>
        <w:rPr>
          <w:rFonts w:eastAsia="Calibri"/>
          <w:lang w:eastAsia="en-GB"/>
        </w:rPr>
        <w:t>5</w:t>
      </w:r>
      <w:r w:rsidRPr="009E54E1">
        <w:rPr>
          <w:rFonts w:eastAsia="Calibri"/>
          <w:lang w:eastAsia="en-GB"/>
        </w:rPr>
        <w:t xml:space="preserve"> (</w:t>
      </w:r>
      <w:r>
        <w:rPr>
          <w:rFonts w:eastAsia="Calibri"/>
          <w:lang w:eastAsia="en-GB"/>
        </w:rPr>
        <w:t>patnáct</w:t>
      </w:r>
      <w:r w:rsidRPr="009E54E1">
        <w:rPr>
          <w:rFonts w:eastAsia="Calibri"/>
          <w:lang w:eastAsia="en-GB"/>
        </w:rPr>
        <w:t>) pracovních dnů před termínem příslušného akceptačního milníku – např. „Detailní analýza“ nebo „</w:t>
      </w:r>
      <w:r>
        <w:rPr>
          <w:rFonts w:eastAsia="Calibri"/>
          <w:lang w:eastAsia="en-GB"/>
        </w:rPr>
        <w:t>D</w:t>
      </w:r>
      <w:r w:rsidRPr="009E54E1">
        <w:rPr>
          <w:rFonts w:eastAsia="Calibri"/>
          <w:lang w:eastAsia="en-GB"/>
        </w:rPr>
        <w:t>okumentace</w:t>
      </w:r>
      <w:r>
        <w:rPr>
          <w:rFonts w:eastAsia="Calibri"/>
          <w:lang w:eastAsia="en-GB"/>
        </w:rPr>
        <w:t xml:space="preserve"> díla</w:t>
      </w:r>
      <w:r w:rsidRPr="009E54E1">
        <w:rPr>
          <w:rFonts w:eastAsia="Calibri"/>
          <w:lang w:eastAsia="en-GB"/>
        </w:rPr>
        <w:t>“ předat Objednateli stanovené dokumenty v jednom vyhotovení v</w:t>
      </w:r>
      <w:r>
        <w:rPr>
          <w:rFonts w:eastAsia="Calibri"/>
          <w:lang w:eastAsia="en-GB"/>
        </w:rPr>
        <w:t> </w:t>
      </w:r>
      <w:r w:rsidRPr="009E54E1">
        <w:rPr>
          <w:rFonts w:eastAsia="Calibri"/>
          <w:lang w:eastAsia="en-GB"/>
        </w:rPr>
        <w:t>elektronické podobě.</w:t>
      </w:r>
    </w:p>
    <w:p w14:paraId="0AA0541D" w14:textId="77777777" w:rsidR="00412A95" w:rsidRPr="009E54E1"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Objednatel je povinen ve lhůtě 1</w:t>
      </w:r>
      <w:r>
        <w:rPr>
          <w:rFonts w:eastAsia="Calibri"/>
          <w:lang w:eastAsia="en-GB"/>
        </w:rPr>
        <w:t>5</w:t>
      </w:r>
      <w:r w:rsidRPr="009E54E1">
        <w:rPr>
          <w:rFonts w:eastAsia="Calibri"/>
          <w:lang w:eastAsia="en-GB"/>
        </w:rPr>
        <w:t xml:space="preserve"> (</w:t>
      </w:r>
      <w:r>
        <w:rPr>
          <w:rFonts w:eastAsia="Calibri"/>
          <w:lang w:eastAsia="en-GB"/>
        </w:rPr>
        <w:t>patnácti</w:t>
      </w:r>
      <w:r w:rsidRPr="009E54E1">
        <w:rPr>
          <w:rFonts w:eastAsia="Calibri"/>
          <w:lang w:eastAsia="en-GB"/>
        </w:rPr>
        <w:t>) pracovních dnů ode dne doručení dokumentů tyto dokumenty posoudit a ověřit, zda splňují podmínky Smlouvy nebo obsahují vady.</w:t>
      </w:r>
    </w:p>
    <w:p w14:paraId="43C79CD3" w14:textId="77777777" w:rsidR="00412A95" w:rsidRPr="009E54E1"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V případě, že dokumenty splňují podmínky Smlouvy a neobsahují vady, je</w:t>
      </w:r>
      <w:r>
        <w:rPr>
          <w:rFonts w:eastAsia="Calibri"/>
          <w:lang w:eastAsia="en-GB"/>
        </w:rPr>
        <w:t> </w:t>
      </w:r>
      <w:r w:rsidRPr="009E54E1">
        <w:rPr>
          <w:rFonts w:eastAsia="Calibri"/>
          <w:lang w:eastAsia="en-GB"/>
        </w:rPr>
        <w:t>Objednatel povinen podepsat příslušný Akceptační protokol bez výhrad. V</w:t>
      </w:r>
      <w:r>
        <w:rPr>
          <w:rFonts w:eastAsia="Calibri"/>
          <w:lang w:eastAsia="en-GB"/>
        </w:rPr>
        <w:t> </w:t>
      </w:r>
      <w:r w:rsidRPr="009E54E1">
        <w:rPr>
          <w:rFonts w:eastAsia="Calibri"/>
          <w:lang w:eastAsia="en-GB"/>
        </w:rPr>
        <w:t>případě, že dokumenty nesplňují podmínky Smlouvy a obsahují vady, je</w:t>
      </w:r>
      <w:r>
        <w:rPr>
          <w:rFonts w:eastAsia="Calibri"/>
          <w:lang w:eastAsia="en-GB"/>
        </w:rPr>
        <w:t> </w:t>
      </w:r>
      <w:r w:rsidRPr="009E54E1">
        <w:rPr>
          <w:rFonts w:eastAsia="Calibri"/>
          <w:lang w:eastAsia="en-GB"/>
        </w:rPr>
        <w:t xml:space="preserve">Objednatel oprávněn: (a) nepodepsat Akceptační protokol z důvodu </w:t>
      </w:r>
      <w:r w:rsidRPr="009E54E1">
        <w:rPr>
          <w:rFonts w:eastAsia="Calibri"/>
          <w:lang w:eastAsia="en-GB"/>
        </w:rPr>
        <w:lastRenderedPageBreak/>
        <w:t xml:space="preserve">identifikovaných vad a oznámit vady dokumentů </w:t>
      </w:r>
      <w:r>
        <w:rPr>
          <w:rFonts w:eastAsia="Calibri"/>
          <w:lang w:eastAsia="en-GB"/>
        </w:rPr>
        <w:t>Zhotovitel</w:t>
      </w:r>
      <w:r w:rsidRPr="009E54E1">
        <w:rPr>
          <w:rFonts w:eastAsia="Calibri"/>
          <w:lang w:eastAsia="en-GB"/>
        </w:rPr>
        <w:t>i nebo (b) podepsat Akceptační protokol s výhradou identifikovaných vad.</w:t>
      </w:r>
    </w:p>
    <w:p w14:paraId="5BD81EA5" w14:textId="77777777" w:rsidR="00412A95"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 xml:space="preserve">V případě </w:t>
      </w:r>
      <w:r>
        <w:rPr>
          <w:rFonts w:eastAsia="Calibri"/>
          <w:lang w:eastAsia="en-GB"/>
        </w:rPr>
        <w:t xml:space="preserve">podpisu </w:t>
      </w:r>
      <w:r w:rsidRPr="009E54E1">
        <w:rPr>
          <w:rFonts w:eastAsia="Calibri"/>
          <w:lang w:eastAsia="en-GB"/>
        </w:rPr>
        <w:t>Akceptační</w:t>
      </w:r>
      <w:r>
        <w:rPr>
          <w:rFonts w:eastAsia="Calibri"/>
          <w:lang w:eastAsia="en-GB"/>
        </w:rPr>
        <w:t>ho</w:t>
      </w:r>
      <w:r w:rsidRPr="009E54E1">
        <w:rPr>
          <w:rFonts w:eastAsia="Calibri"/>
          <w:lang w:eastAsia="en-GB"/>
        </w:rPr>
        <w:t xml:space="preserve"> protokol</w:t>
      </w:r>
      <w:r>
        <w:rPr>
          <w:rFonts w:eastAsia="Calibri"/>
          <w:lang w:eastAsia="en-GB"/>
        </w:rPr>
        <w:t>u</w:t>
      </w:r>
      <w:r w:rsidRPr="009E54E1">
        <w:rPr>
          <w:rFonts w:eastAsia="Calibri"/>
          <w:lang w:eastAsia="en-GB"/>
        </w:rPr>
        <w:t xml:space="preserve"> s výhradou </w:t>
      </w:r>
      <w:r>
        <w:rPr>
          <w:rFonts w:eastAsia="Calibri"/>
          <w:lang w:eastAsia="en-GB"/>
        </w:rPr>
        <w:t>identifikovaných</w:t>
      </w:r>
      <w:r w:rsidRPr="009E54E1">
        <w:rPr>
          <w:rFonts w:eastAsia="Calibri"/>
          <w:lang w:eastAsia="en-GB"/>
        </w:rPr>
        <w:t xml:space="preserve"> vad</w:t>
      </w:r>
      <w:r>
        <w:rPr>
          <w:rFonts w:eastAsia="Calibri"/>
          <w:lang w:eastAsia="en-GB"/>
        </w:rPr>
        <w:t xml:space="preserve"> nebo nepodepsání Akceptačního protokolu </w:t>
      </w:r>
      <w:r w:rsidRPr="009E54E1">
        <w:rPr>
          <w:rFonts w:eastAsia="Calibri"/>
          <w:lang w:eastAsia="en-GB"/>
        </w:rPr>
        <w:t xml:space="preserve">je </w:t>
      </w:r>
      <w:r>
        <w:rPr>
          <w:rFonts w:eastAsia="Calibri"/>
          <w:lang w:eastAsia="en-GB"/>
        </w:rPr>
        <w:t>Zhotovitel</w:t>
      </w:r>
      <w:r w:rsidRPr="009E54E1">
        <w:rPr>
          <w:rFonts w:eastAsia="Calibri"/>
          <w:lang w:eastAsia="en-GB"/>
        </w:rPr>
        <w:t xml:space="preserve"> povinen upravit příslušné dokumenty tak, že odstraní oznámené vady</w:t>
      </w:r>
      <w:r>
        <w:rPr>
          <w:rFonts w:eastAsia="Calibri"/>
          <w:lang w:eastAsia="en-GB"/>
        </w:rPr>
        <w:t xml:space="preserve">, a to </w:t>
      </w:r>
      <w:r w:rsidRPr="009E54E1">
        <w:rPr>
          <w:rFonts w:eastAsia="Calibri"/>
          <w:lang w:eastAsia="en-GB"/>
        </w:rPr>
        <w:t xml:space="preserve">nejpozději do 5 (pěti) pracovních dnů ode dne oznámení vad, a to společně s protokolem o odstranění vad, ve kterém bude uveden způsob odstranění jednotlivých oznámených vad. </w:t>
      </w:r>
    </w:p>
    <w:p w14:paraId="0D1C9189" w14:textId="77777777" w:rsidR="00412A95" w:rsidRPr="009E54E1" w:rsidRDefault="00412A95" w:rsidP="00412A95">
      <w:pPr>
        <w:pStyle w:val="Odstavecseseznamem"/>
        <w:numPr>
          <w:ilvl w:val="3"/>
          <w:numId w:val="35"/>
        </w:numPr>
        <w:tabs>
          <w:tab w:val="clear" w:pos="720"/>
        </w:tabs>
        <w:ind w:left="1985" w:hanging="567"/>
        <w:rPr>
          <w:rFonts w:eastAsia="Calibri"/>
          <w:lang w:eastAsia="en-GB"/>
        </w:rPr>
      </w:pPr>
      <w:r w:rsidRPr="009E54E1">
        <w:rPr>
          <w:rFonts w:eastAsia="Calibri"/>
          <w:lang w:eastAsia="en-GB"/>
        </w:rPr>
        <w:t xml:space="preserve">Objednatel je následně povinen do </w:t>
      </w:r>
      <w:r>
        <w:rPr>
          <w:rFonts w:eastAsia="Calibri"/>
          <w:lang w:eastAsia="en-GB"/>
        </w:rPr>
        <w:t>1</w:t>
      </w:r>
      <w:r w:rsidRPr="009E54E1">
        <w:rPr>
          <w:rFonts w:eastAsia="Calibri"/>
          <w:lang w:eastAsia="en-GB"/>
        </w:rPr>
        <w:t>5 (</w:t>
      </w:r>
      <w:r>
        <w:rPr>
          <w:rFonts w:eastAsia="Calibri"/>
          <w:lang w:eastAsia="en-GB"/>
        </w:rPr>
        <w:t>patnácti</w:t>
      </w:r>
      <w:r w:rsidRPr="009E54E1">
        <w:rPr>
          <w:rFonts w:eastAsia="Calibri"/>
          <w:lang w:eastAsia="en-GB"/>
        </w:rPr>
        <w:t xml:space="preserve">) pracovních dnů ode dne doručení upravené dokumenty opětovně posoudit a ověřit, zda byly dodány řádně dle podmínek Smlouvy a zda byly oznámené vady </w:t>
      </w:r>
      <w:r>
        <w:rPr>
          <w:rFonts w:eastAsia="Calibri"/>
          <w:lang w:eastAsia="en-GB"/>
        </w:rPr>
        <w:t>Zhotovitel</w:t>
      </w:r>
      <w:r w:rsidRPr="009E54E1">
        <w:rPr>
          <w:rFonts w:eastAsia="Calibri"/>
          <w:lang w:eastAsia="en-GB"/>
        </w:rPr>
        <w:t>em odstraněny.</w:t>
      </w:r>
    </w:p>
    <w:p w14:paraId="1C07F656" w14:textId="77777777" w:rsidR="00412A95" w:rsidRPr="009E54E1" w:rsidRDefault="00412A95" w:rsidP="00412A95">
      <w:pPr>
        <w:pStyle w:val="Odstavecseseznamem"/>
        <w:numPr>
          <w:ilvl w:val="2"/>
          <w:numId w:val="41"/>
        </w:numPr>
        <w:rPr>
          <w:rFonts w:eastAsia="Calibri"/>
          <w:lang w:eastAsia="en-GB"/>
        </w:rPr>
      </w:pPr>
      <w:bookmarkStart w:id="19" w:name="_Ref506147027"/>
      <w:r w:rsidRPr="009E54E1">
        <w:rPr>
          <w:rFonts w:eastAsia="Calibri"/>
          <w:lang w:eastAsia="en-GB"/>
        </w:rPr>
        <w:t>Akceptační řízení funkčních součástí nebo řešení Díla</w:t>
      </w:r>
      <w:bookmarkEnd w:id="19"/>
    </w:p>
    <w:p w14:paraId="7881F23E" w14:textId="77777777" w:rsidR="00412A95" w:rsidRPr="009E54E1" w:rsidRDefault="00412A95" w:rsidP="00412A95">
      <w:pPr>
        <w:pStyle w:val="Odstavecseseznamem"/>
        <w:numPr>
          <w:ilvl w:val="3"/>
          <w:numId w:val="36"/>
        </w:numPr>
        <w:tabs>
          <w:tab w:val="clear" w:pos="720"/>
        </w:tabs>
        <w:ind w:left="1985" w:hanging="567"/>
        <w:rPr>
          <w:rFonts w:eastAsia="Calibri"/>
          <w:lang w:eastAsia="en-GB"/>
        </w:rPr>
      </w:pPr>
      <w:r w:rsidRPr="009E54E1">
        <w:rPr>
          <w:rFonts w:eastAsia="Calibri"/>
          <w:lang w:eastAsia="en-GB"/>
        </w:rPr>
        <w:t xml:space="preserve">V rámci akceptačního řízení se budou jednotlivé </w:t>
      </w:r>
      <w:r>
        <w:rPr>
          <w:rFonts w:eastAsia="Calibri"/>
          <w:lang w:eastAsia="en-GB"/>
        </w:rPr>
        <w:t>f</w:t>
      </w:r>
      <w:r w:rsidRPr="009E54E1">
        <w:rPr>
          <w:rFonts w:eastAsia="Calibri"/>
          <w:lang w:eastAsia="en-GB"/>
        </w:rPr>
        <w:t>unkční součásti Díla ověřovat a</w:t>
      </w:r>
      <w:r>
        <w:rPr>
          <w:rFonts w:eastAsia="Calibri"/>
          <w:lang w:eastAsia="en-GB"/>
        </w:rPr>
        <w:t> </w:t>
      </w:r>
      <w:r w:rsidRPr="009E54E1">
        <w:rPr>
          <w:rFonts w:eastAsia="Calibri"/>
          <w:lang w:eastAsia="en-GB"/>
        </w:rPr>
        <w:t>testovat podle vzájemně odsouhlasených testovacích plánů, které vzniknou v</w:t>
      </w:r>
      <w:r>
        <w:rPr>
          <w:rFonts w:eastAsia="Calibri"/>
          <w:lang w:eastAsia="en-GB"/>
        </w:rPr>
        <w:t> </w:t>
      </w:r>
      <w:r w:rsidRPr="009E54E1">
        <w:rPr>
          <w:rFonts w:eastAsia="Calibri"/>
          <w:lang w:eastAsia="en-GB"/>
        </w:rPr>
        <w:t xml:space="preserve">souladu se Smlouvou v rámci provádění Díla. Nedohodnou-li se Strany jinak, zajišťuje přípravu scénářů, příkladů a dat na akceptační test </w:t>
      </w:r>
      <w:r>
        <w:rPr>
          <w:rFonts w:eastAsia="Calibri"/>
          <w:lang w:eastAsia="en-GB"/>
        </w:rPr>
        <w:t>Zhotovitel</w:t>
      </w:r>
      <w:r w:rsidRPr="009E54E1">
        <w:rPr>
          <w:rFonts w:eastAsia="Calibri"/>
          <w:lang w:eastAsia="en-GB"/>
        </w:rPr>
        <w:t xml:space="preserve"> za</w:t>
      </w:r>
      <w:r>
        <w:rPr>
          <w:rFonts w:eastAsia="Calibri"/>
          <w:lang w:eastAsia="en-GB"/>
        </w:rPr>
        <w:t> </w:t>
      </w:r>
      <w:r w:rsidRPr="009E54E1">
        <w:rPr>
          <w:rFonts w:eastAsia="Calibri"/>
          <w:lang w:eastAsia="en-GB"/>
        </w:rPr>
        <w:t>součinnosti Objednatele.</w:t>
      </w:r>
    </w:p>
    <w:p w14:paraId="2C372CC9" w14:textId="77777777" w:rsidR="00412A95" w:rsidRPr="009E54E1"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Zhotovitel</w:t>
      </w:r>
      <w:r w:rsidRPr="009E54E1">
        <w:rPr>
          <w:rFonts w:eastAsia="Calibri"/>
          <w:lang w:eastAsia="en-GB"/>
        </w:rPr>
        <w:t xml:space="preserve"> vyzve Objednatele písemně k zahájení akceptačního řízení pro příslušnou </w:t>
      </w:r>
      <w:r>
        <w:rPr>
          <w:rFonts w:eastAsia="Calibri"/>
          <w:lang w:eastAsia="en-GB"/>
        </w:rPr>
        <w:t>f</w:t>
      </w:r>
      <w:r w:rsidRPr="009E54E1">
        <w:rPr>
          <w:rFonts w:eastAsia="Calibri"/>
          <w:lang w:eastAsia="en-GB"/>
        </w:rPr>
        <w:t xml:space="preserve">unkční součást Díla a předá příslušnou </w:t>
      </w:r>
      <w:r>
        <w:rPr>
          <w:rFonts w:eastAsia="Calibri"/>
          <w:lang w:eastAsia="en-GB"/>
        </w:rPr>
        <w:t>f</w:t>
      </w:r>
      <w:r w:rsidRPr="009E54E1">
        <w:rPr>
          <w:rFonts w:eastAsia="Calibri"/>
          <w:lang w:eastAsia="en-GB"/>
        </w:rPr>
        <w:t>unkční součást Díla Objednateli k tomuto účelu na základě předávacího protokolu nejpozději 1</w:t>
      </w:r>
      <w:r>
        <w:rPr>
          <w:rFonts w:eastAsia="Calibri"/>
          <w:lang w:eastAsia="en-GB"/>
        </w:rPr>
        <w:t>5</w:t>
      </w:r>
      <w:r w:rsidRPr="009E54E1">
        <w:rPr>
          <w:rFonts w:eastAsia="Calibri"/>
          <w:lang w:eastAsia="en-GB"/>
        </w:rPr>
        <w:t xml:space="preserve"> (</w:t>
      </w:r>
      <w:r>
        <w:rPr>
          <w:rFonts w:eastAsia="Calibri"/>
          <w:lang w:eastAsia="en-GB"/>
        </w:rPr>
        <w:t>patnácti</w:t>
      </w:r>
      <w:r w:rsidRPr="009E54E1">
        <w:rPr>
          <w:rFonts w:eastAsia="Calibri"/>
          <w:lang w:eastAsia="en-GB"/>
        </w:rPr>
        <w:t xml:space="preserve">) pracovních dnů před termínem příslušného akceptačního milníku, do kterého </w:t>
      </w:r>
      <w:r>
        <w:rPr>
          <w:rFonts w:eastAsia="Calibri"/>
          <w:lang w:eastAsia="en-GB"/>
        </w:rPr>
        <w:t>f</w:t>
      </w:r>
      <w:r w:rsidRPr="009E54E1">
        <w:rPr>
          <w:rFonts w:eastAsia="Calibri"/>
          <w:lang w:eastAsia="en-GB"/>
        </w:rPr>
        <w:t>unkční součást Díla spadá.</w:t>
      </w:r>
    </w:p>
    <w:p w14:paraId="5BBDE306" w14:textId="77777777" w:rsidR="00412A95" w:rsidRPr="009E54E1" w:rsidRDefault="00412A95" w:rsidP="00412A95">
      <w:pPr>
        <w:pStyle w:val="Odstavecseseznamem"/>
        <w:numPr>
          <w:ilvl w:val="3"/>
          <w:numId w:val="36"/>
        </w:numPr>
        <w:tabs>
          <w:tab w:val="clear" w:pos="720"/>
        </w:tabs>
        <w:ind w:left="1985" w:hanging="567"/>
        <w:rPr>
          <w:rFonts w:eastAsia="Calibri"/>
          <w:lang w:eastAsia="en-GB"/>
        </w:rPr>
      </w:pPr>
      <w:r w:rsidRPr="009E54E1">
        <w:rPr>
          <w:rFonts w:eastAsia="Calibri"/>
          <w:lang w:eastAsia="en-GB"/>
        </w:rPr>
        <w:t xml:space="preserve">Objednatel provede za nezbytné součinnosti </w:t>
      </w:r>
      <w:r>
        <w:rPr>
          <w:rFonts w:eastAsia="Calibri"/>
          <w:lang w:eastAsia="en-GB"/>
        </w:rPr>
        <w:t>Zhotovitel</w:t>
      </w:r>
      <w:r w:rsidRPr="009E54E1">
        <w:rPr>
          <w:rFonts w:eastAsia="Calibri"/>
          <w:lang w:eastAsia="en-GB"/>
        </w:rPr>
        <w:t>e ve lhůtě 1</w:t>
      </w:r>
      <w:r>
        <w:rPr>
          <w:rFonts w:eastAsia="Calibri"/>
          <w:lang w:eastAsia="en-GB"/>
        </w:rPr>
        <w:t>5</w:t>
      </w:r>
      <w:r w:rsidRPr="009E54E1">
        <w:rPr>
          <w:rFonts w:eastAsia="Calibri"/>
          <w:lang w:eastAsia="en-GB"/>
        </w:rPr>
        <w:t xml:space="preserve"> (</w:t>
      </w:r>
      <w:r>
        <w:rPr>
          <w:rFonts w:eastAsia="Calibri"/>
          <w:lang w:eastAsia="en-GB"/>
        </w:rPr>
        <w:t>patnácti</w:t>
      </w:r>
      <w:r w:rsidRPr="009E54E1">
        <w:rPr>
          <w:rFonts w:eastAsia="Calibri"/>
          <w:lang w:eastAsia="en-GB"/>
        </w:rPr>
        <w:t xml:space="preserve">) pracovních dnů ode dne podpisu předávacího protokolu příslušný akceptační test předané </w:t>
      </w:r>
      <w:r>
        <w:rPr>
          <w:rFonts w:eastAsia="Calibri"/>
          <w:lang w:eastAsia="en-GB"/>
        </w:rPr>
        <w:t>f</w:t>
      </w:r>
      <w:r w:rsidRPr="009E54E1">
        <w:rPr>
          <w:rFonts w:eastAsia="Calibri"/>
          <w:lang w:eastAsia="en-GB"/>
        </w:rPr>
        <w:t>unkční součásti Díla</w:t>
      </w:r>
      <w:r>
        <w:rPr>
          <w:rFonts w:eastAsia="Calibri"/>
          <w:lang w:eastAsia="en-GB"/>
        </w:rPr>
        <w:t>, přičemž akceptační procedura je zahájena dnem předání příslušné funkční součásti Díla</w:t>
      </w:r>
      <w:r w:rsidRPr="009E54E1">
        <w:rPr>
          <w:rFonts w:eastAsia="Calibri"/>
          <w:lang w:eastAsia="en-GB"/>
        </w:rPr>
        <w:t>.</w:t>
      </w:r>
    </w:p>
    <w:p w14:paraId="1EBB4C60" w14:textId="77777777" w:rsidR="00412A95"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Objednatel v</w:t>
      </w:r>
      <w:r w:rsidRPr="009E54E1">
        <w:rPr>
          <w:rFonts w:eastAsia="Calibri"/>
          <w:lang w:eastAsia="en-GB"/>
        </w:rPr>
        <w:t xml:space="preserve"> rámci akceptačního testu identifikuje vady </w:t>
      </w:r>
      <w:r>
        <w:rPr>
          <w:rFonts w:eastAsia="Calibri"/>
          <w:lang w:eastAsia="en-GB"/>
        </w:rPr>
        <w:t>f</w:t>
      </w:r>
      <w:r w:rsidRPr="009E54E1">
        <w:rPr>
          <w:rFonts w:eastAsia="Calibri"/>
          <w:lang w:eastAsia="en-GB"/>
        </w:rPr>
        <w:t>unkční součásti Díla, a</w:t>
      </w:r>
      <w:r>
        <w:rPr>
          <w:rFonts w:eastAsia="Calibri"/>
          <w:lang w:eastAsia="en-GB"/>
        </w:rPr>
        <w:t> </w:t>
      </w:r>
      <w:r w:rsidRPr="009E54E1">
        <w:rPr>
          <w:rFonts w:eastAsia="Calibri"/>
          <w:lang w:eastAsia="en-GB"/>
        </w:rPr>
        <w:t>to</w:t>
      </w:r>
      <w:r>
        <w:rPr>
          <w:rFonts w:eastAsia="Calibri"/>
          <w:lang w:eastAsia="en-GB"/>
        </w:rPr>
        <w:t> </w:t>
      </w:r>
      <w:r w:rsidRPr="009E54E1">
        <w:rPr>
          <w:rFonts w:eastAsia="Calibri"/>
          <w:lang w:eastAsia="en-GB"/>
        </w:rPr>
        <w:t>dle níže uvedené kategorizace vad</w:t>
      </w:r>
      <w:r>
        <w:rPr>
          <w:rFonts w:eastAsia="Calibri"/>
          <w:lang w:eastAsia="en-GB"/>
        </w:rPr>
        <w:t>. O</w:t>
      </w:r>
      <w:r w:rsidRPr="009E54E1">
        <w:rPr>
          <w:rFonts w:eastAsia="Calibri"/>
          <w:lang w:eastAsia="en-GB"/>
        </w:rPr>
        <w:t xml:space="preserve"> zařazení vady do určité kategorie rozhoduje s konečnou platností vždy Objednatel:</w:t>
      </w:r>
      <w:r>
        <w:rPr>
          <w:rFonts w:eastAsia="Calibri"/>
          <w:lang w:eastAsia="en-GB"/>
        </w:rPr>
        <w:t xml:space="preserve"> </w:t>
      </w:r>
    </w:p>
    <w:tbl>
      <w:tblPr>
        <w:tblStyle w:val="Mkatabulky"/>
        <w:tblW w:w="0" w:type="auto"/>
        <w:tblInd w:w="1985" w:type="dxa"/>
        <w:tblLook w:val="04A0" w:firstRow="1" w:lastRow="0" w:firstColumn="1" w:lastColumn="0" w:noHBand="0" w:noVBand="1"/>
      </w:tblPr>
      <w:tblGrid>
        <w:gridCol w:w="1696"/>
        <w:gridCol w:w="5663"/>
      </w:tblGrid>
      <w:tr w:rsidR="00412A95" w:rsidRPr="00E76A12" w14:paraId="73E5807C" w14:textId="77777777" w:rsidTr="00435988">
        <w:tc>
          <w:tcPr>
            <w:tcW w:w="1696" w:type="dxa"/>
          </w:tcPr>
          <w:p w14:paraId="126DC7A2" w14:textId="77777777" w:rsidR="00412A95" w:rsidRPr="00E76A12" w:rsidRDefault="00412A95" w:rsidP="00435988">
            <w:pPr>
              <w:pStyle w:val="Odstavecseseznamem"/>
              <w:ind w:left="0"/>
              <w:rPr>
                <w:rFonts w:eastAsia="Calibri"/>
                <w:b/>
                <w:lang w:eastAsia="en-GB"/>
              </w:rPr>
            </w:pPr>
            <w:r w:rsidRPr="00E76A12">
              <w:rPr>
                <w:rFonts w:eastAsia="Calibri"/>
                <w:b/>
                <w:lang w:eastAsia="en-GB"/>
              </w:rPr>
              <w:t>Kategorie vady</w:t>
            </w:r>
          </w:p>
        </w:tc>
        <w:tc>
          <w:tcPr>
            <w:tcW w:w="5663" w:type="dxa"/>
          </w:tcPr>
          <w:p w14:paraId="189053A4" w14:textId="77777777" w:rsidR="00412A95" w:rsidRPr="00E76A12" w:rsidRDefault="00412A95" w:rsidP="00435988">
            <w:pPr>
              <w:pStyle w:val="Odstavecseseznamem"/>
              <w:ind w:left="0"/>
              <w:rPr>
                <w:rFonts w:eastAsia="Calibri"/>
                <w:b/>
                <w:lang w:eastAsia="en-GB"/>
              </w:rPr>
            </w:pPr>
            <w:r w:rsidRPr="00E76A12">
              <w:rPr>
                <w:rFonts w:eastAsia="Calibri"/>
                <w:b/>
                <w:lang w:eastAsia="en-GB"/>
              </w:rPr>
              <w:t>Popis vady</w:t>
            </w:r>
          </w:p>
        </w:tc>
      </w:tr>
      <w:tr w:rsidR="00412A95" w14:paraId="608263C1" w14:textId="77777777" w:rsidTr="00435988">
        <w:tc>
          <w:tcPr>
            <w:tcW w:w="1696" w:type="dxa"/>
          </w:tcPr>
          <w:p w14:paraId="467F00F2" w14:textId="77777777" w:rsidR="00412A95" w:rsidRDefault="00412A95" w:rsidP="00435988">
            <w:pPr>
              <w:pStyle w:val="Odstavecseseznamem"/>
              <w:ind w:left="0"/>
              <w:rPr>
                <w:rFonts w:eastAsia="Calibri"/>
                <w:lang w:eastAsia="en-GB"/>
              </w:rPr>
            </w:pPr>
            <w:r>
              <w:rPr>
                <w:rFonts w:eastAsia="Calibri"/>
                <w:lang w:eastAsia="en-GB"/>
              </w:rPr>
              <w:t>A</w:t>
            </w:r>
          </w:p>
        </w:tc>
        <w:tc>
          <w:tcPr>
            <w:tcW w:w="5663" w:type="dxa"/>
          </w:tcPr>
          <w:p w14:paraId="627A8675" w14:textId="4F75DDAF" w:rsidR="00412A95" w:rsidRDefault="00412A95" w:rsidP="00435988">
            <w:pPr>
              <w:rPr>
                <w:rFonts w:eastAsia="Calibri"/>
                <w:lang w:eastAsia="en-GB"/>
              </w:rPr>
            </w:pPr>
            <w:r>
              <w:t>J</w:t>
            </w:r>
            <w:r w:rsidRPr="00A937EC">
              <w:t xml:space="preserve">de o </w:t>
            </w:r>
            <w:r>
              <w:t>neplánovaný výpadek celého systému, tj. nedostupnost systému všem nebo většině uživatelů v důsledku závady jedné nebo více SW komponent.</w:t>
            </w:r>
          </w:p>
          <w:p w14:paraId="11540CF9" w14:textId="5CEDB2C7" w:rsidR="00412A95" w:rsidRDefault="00412A95" w:rsidP="00435988">
            <w:pPr>
              <w:rPr>
                <w:rFonts w:eastAsia="Calibri"/>
                <w:lang w:eastAsia="en-GB"/>
              </w:rPr>
            </w:pPr>
            <w:r>
              <w:rPr>
                <w:rFonts w:eastAsia="Calibri"/>
                <w:lang w:eastAsia="en-GB"/>
              </w:rPr>
              <w:t>Zahrnuje také závažné vady, kdy standardní business procesy jsou vážně ovlivněny a nezbytné úlohy nemohou být plněny. Dále závažné vady, v jejichž důsledku některé nebo všechny systémy podporující standardní business procesy selhaly a jsou zcela nefunkční nebo je jejich funkčnost omezena tak, že je kritickým způsobem ovlivněna informační podpora činnosti Objednatele.</w:t>
            </w:r>
          </w:p>
        </w:tc>
      </w:tr>
      <w:tr w:rsidR="00412A95" w14:paraId="0EC8B1A4" w14:textId="77777777" w:rsidTr="00435988">
        <w:tc>
          <w:tcPr>
            <w:tcW w:w="1696" w:type="dxa"/>
          </w:tcPr>
          <w:p w14:paraId="0539BEE8" w14:textId="77777777" w:rsidR="00412A95" w:rsidRDefault="00412A95" w:rsidP="00435988">
            <w:pPr>
              <w:pStyle w:val="Odstavecseseznamem"/>
              <w:ind w:left="0"/>
              <w:rPr>
                <w:rFonts w:eastAsia="Calibri"/>
                <w:lang w:eastAsia="en-GB"/>
              </w:rPr>
            </w:pPr>
            <w:r>
              <w:rPr>
                <w:rFonts w:eastAsia="Calibri"/>
                <w:lang w:eastAsia="en-GB"/>
              </w:rPr>
              <w:t>B</w:t>
            </w:r>
          </w:p>
        </w:tc>
        <w:tc>
          <w:tcPr>
            <w:tcW w:w="5663" w:type="dxa"/>
          </w:tcPr>
          <w:p w14:paraId="5DF25911" w14:textId="1BCDFE6C" w:rsidR="00412A95" w:rsidRDefault="00412A95" w:rsidP="00435988">
            <w:pPr>
              <w:rPr>
                <w:rFonts w:eastAsia="Calibri"/>
                <w:lang w:eastAsia="en-GB"/>
              </w:rPr>
            </w:pPr>
            <w:r>
              <w:t>J</w:t>
            </w:r>
            <w:r w:rsidRPr="00A937EC">
              <w:t>de o kritick</w:t>
            </w:r>
            <w:r>
              <w:t>é</w:t>
            </w:r>
            <w:r w:rsidRPr="00A937EC">
              <w:t xml:space="preserve"> </w:t>
            </w:r>
            <w:r>
              <w:t>v</w:t>
            </w:r>
            <w:r w:rsidRPr="00A937EC">
              <w:t>ad</w:t>
            </w:r>
            <w:r>
              <w:t>y, kterými se rozumí zejména havárie, poruchy, chyby, vady vedoucí k přerušení provozu nebo jeho kritickému omezení a znemožňující používání a využívání aplikačního provozního vybavení k účelu, k němuž je určeno nebo je aplikační provozní vybavení plně funkční, zobrazuje však výsledky, které znemožňují systém užívat.</w:t>
            </w:r>
          </w:p>
          <w:p w14:paraId="135D6AF4" w14:textId="4EDBC40D" w:rsidR="00412A95" w:rsidRDefault="00412A95" w:rsidP="00435988">
            <w:pPr>
              <w:rPr>
                <w:rFonts w:eastAsia="Calibri"/>
                <w:lang w:eastAsia="en-GB"/>
              </w:rPr>
            </w:pPr>
            <w:r>
              <w:rPr>
                <w:rFonts w:eastAsia="Calibri"/>
                <w:lang w:eastAsia="en-GB"/>
              </w:rPr>
              <w:t xml:space="preserve">Zahrnuje také vady, jimž jsou dotčeny standardní business procesy v míře způsobující ztěžování (zhoršení) výkonu konkrétní činnosti a funkčnosti Díla. Dílo nebo jeho část má v důsledku vady omezení. Jedná se o vady, které způsobují </w:t>
            </w:r>
            <w:r>
              <w:rPr>
                <w:rFonts w:eastAsia="Calibri"/>
                <w:lang w:eastAsia="en-GB"/>
              </w:rPr>
              <w:lastRenderedPageBreak/>
              <w:t>problémy při užívání a provozování Díla nebo jeho části Objednatelem, ale neznemožňují provoz Díla. Podporované činnosti jsou výrazně ovlivněny z důvodu selhání nebo omezení některé ze systémových funkcí podporujících důležité procesy.</w:t>
            </w:r>
          </w:p>
          <w:p w14:paraId="01DCCD9D" w14:textId="77777777" w:rsidR="00412A95" w:rsidRPr="00E76A12" w:rsidRDefault="00412A95" w:rsidP="00435988">
            <w:pPr>
              <w:rPr>
                <w:rFonts w:eastAsia="Calibri"/>
                <w:lang w:eastAsia="en-GB"/>
              </w:rPr>
            </w:pPr>
            <w:r>
              <w:rPr>
                <w:rFonts w:eastAsia="Calibri"/>
                <w:lang w:eastAsia="en-GB"/>
              </w:rPr>
              <w:t>Současně se však jedná o vady, které nedosahují závažnosti vad řazených do kategorie A. V případě současného výskytu více vad kategorie B může nastat situace, kdy vzájemné působení těchto vad způsobí kumulaci negativního dopadu na standardní business procesy Objednatele tak, že závažnost dopadu bude odpovídat podmínkám vady kategorie A. V tomto případě budou i jednotlivé vady způsobující tuto kumulaci hodnoceny kategorií A.</w:t>
            </w:r>
          </w:p>
        </w:tc>
      </w:tr>
      <w:tr w:rsidR="00412A95" w14:paraId="364EB863" w14:textId="77777777" w:rsidTr="00435988">
        <w:tc>
          <w:tcPr>
            <w:tcW w:w="1696" w:type="dxa"/>
          </w:tcPr>
          <w:p w14:paraId="44539D7F" w14:textId="77777777" w:rsidR="00412A95" w:rsidRDefault="00412A95" w:rsidP="00435988">
            <w:pPr>
              <w:pStyle w:val="Odstavecseseznamem"/>
              <w:ind w:left="0"/>
              <w:rPr>
                <w:rFonts w:eastAsia="Calibri"/>
                <w:lang w:eastAsia="en-GB"/>
              </w:rPr>
            </w:pPr>
            <w:r>
              <w:rPr>
                <w:rFonts w:eastAsia="Calibri"/>
                <w:lang w:eastAsia="en-GB"/>
              </w:rPr>
              <w:lastRenderedPageBreak/>
              <w:t>C</w:t>
            </w:r>
          </w:p>
        </w:tc>
        <w:tc>
          <w:tcPr>
            <w:tcW w:w="5663" w:type="dxa"/>
          </w:tcPr>
          <w:p w14:paraId="7C85154E" w14:textId="197F9EEE" w:rsidR="00412A95" w:rsidRDefault="00412A95" w:rsidP="00435988">
            <w:r>
              <w:t>Jde o nekritické vady, kterými se rozumí poruchy, chyby, vady nekritických funkcí nebo komponent aplikačního provozního vybavení.</w:t>
            </w:r>
          </w:p>
          <w:p w14:paraId="56CDF577" w14:textId="23049B0D" w:rsidR="00412A95" w:rsidRDefault="00412A95" w:rsidP="00435988">
            <w:pPr>
              <w:rPr>
                <w:rFonts w:eastAsia="Calibri"/>
                <w:lang w:eastAsia="en-GB"/>
              </w:rPr>
            </w:pPr>
            <w:r>
              <w:rPr>
                <w:rFonts w:eastAsia="Calibri"/>
                <w:lang w:eastAsia="en-GB"/>
              </w:rPr>
              <w:t>Zahrnuje v</w:t>
            </w:r>
            <w:r w:rsidRPr="00E76A12">
              <w:rPr>
                <w:rFonts w:eastAsia="Calibri"/>
                <w:lang w:eastAsia="en-GB"/>
              </w:rPr>
              <w:t>ady, které svým charakterem nespadají do kategorie A nebo kategorie B.</w:t>
            </w:r>
            <w:r>
              <w:rPr>
                <w:rFonts w:eastAsia="Calibri"/>
                <w:lang w:eastAsia="en-GB"/>
              </w:rPr>
              <w:t xml:space="preserve"> To z</w:t>
            </w:r>
            <w:r w:rsidRPr="00E76A12">
              <w:rPr>
                <w:rFonts w:eastAsia="Calibri"/>
                <w:lang w:eastAsia="en-GB"/>
              </w:rPr>
              <w:t>namená drobné vady s minimálním dopadem na funkcionality či funkčnost Díla</w:t>
            </w:r>
            <w:r>
              <w:rPr>
                <w:rFonts w:eastAsia="Calibri"/>
                <w:lang w:eastAsia="en-GB"/>
              </w:rPr>
              <w:t xml:space="preserve"> </w:t>
            </w:r>
            <w:r w:rsidRPr="00E76A12">
              <w:rPr>
                <w:rFonts w:eastAsia="Calibri"/>
                <w:lang w:eastAsia="en-GB"/>
              </w:rPr>
              <w:t>a činnosti Objednatele.</w:t>
            </w:r>
          </w:p>
        </w:tc>
      </w:tr>
    </w:tbl>
    <w:p w14:paraId="050485DC" w14:textId="77777777" w:rsidR="00412A95" w:rsidRDefault="00412A95" w:rsidP="00412A95">
      <w:pPr>
        <w:autoSpaceDE w:val="0"/>
        <w:autoSpaceDN w:val="0"/>
        <w:adjustRightInd w:val="0"/>
        <w:spacing w:before="0" w:after="0"/>
        <w:jc w:val="left"/>
        <w:rPr>
          <w:rFonts w:ascii="PalatinoLinotype-Roman" w:eastAsia="Calibri" w:hAnsi="PalatinoLinotype-Roman" w:cs="PalatinoLinotype-Roman"/>
          <w:color w:val="000000"/>
          <w:sz w:val="22"/>
          <w:szCs w:val="22"/>
          <w:lang w:eastAsia="en-GB"/>
        </w:rPr>
      </w:pPr>
    </w:p>
    <w:p w14:paraId="198FFEDF"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 xml:space="preserve">Výsledkem akceptačního testu může být akceptace </w:t>
      </w:r>
      <w:r>
        <w:rPr>
          <w:rFonts w:eastAsia="Calibri"/>
          <w:lang w:eastAsia="en-GB"/>
        </w:rPr>
        <w:t>f</w:t>
      </w:r>
      <w:r w:rsidRPr="00E76A12">
        <w:rPr>
          <w:rFonts w:eastAsia="Calibri"/>
          <w:lang w:eastAsia="en-GB"/>
        </w:rPr>
        <w:t xml:space="preserve">unkční součásti Díla nebo neakceptování </w:t>
      </w:r>
      <w:r>
        <w:rPr>
          <w:rFonts w:eastAsia="Calibri"/>
          <w:lang w:eastAsia="en-GB"/>
        </w:rPr>
        <w:t>f</w:t>
      </w:r>
      <w:r w:rsidRPr="00E76A12">
        <w:rPr>
          <w:rFonts w:eastAsia="Calibri"/>
          <w:lang w:eastAsia="en-GB"/>
        </w:rPr>
        <w:t xml:space="preserve">unkční součásti Díla. Při posuzování výsledků akceptačního testu postupuje Objednatel dle </w:t>
      </w:r>
      <w:r>
        <w:rPr>
          <w:rFonts w:eastAsia="Calibri"/>
          <w:lang w:eastAsia="en-GB"/>
        </w:rPr>
        <w:t xml:space="preserve">písm. f) až písm. m) tohoto </w:t>
      </w:r>
      <w:r w:rsidRPr="00E76A12">
        <w:rPr>
          <w:rFonts w:eastAsia="Calibri"/>
          <w:lang w:eastAsia="en-GB"/>
        </w:rPr>
        <w:t xml:space="preserve">bodu </w:t>
      </w:r>
      <w:r>
        <w:rPr>
          <w:rFonts w:eastAsia="Calibri"/>
          <w:lang w:eastAsia="en-GB"/>
        </w:rPr>
        <w:t>Smlouvy.</w:t>
      </w:r>
    </w:p>
    <w:p w14:paraId="44318275" w14:textId="77777777" w:rsidR="00412A95" w:rsidRPr="00E76A12" w:rsidRDefault="00412A95" w:rsidP="00412A95">
      <w:pPr>
        <w:pStyle w:val="Odstavecseseznamem"/>
        <w:ind w:left="1701"/>
        <w:rPr>
          <w:rFonts w:eastAsia="Calibri"/>
          <w:b/>
          <w:lang w:eastAsia="en-GB"/>
        </w:rPr>
      </w:pPr>
      <w:r w:rsidRPr="00E76A12">
        <w:rPr>
          <w:rFonts w:eastAsia="Calibri"/>
          <w:b/>
          <w:lang w:eastAsia="en-GB"/>
        </w:rPr>
        <w:t>A) Akceptováno</w:t>
      </w:r>
    </w:p>
    <w:p w14:paraId="3A66AD5A"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V případě, že Objednatel v rámci akceptačního testu neidentifikuje žádnou vadu Funkční součásti Díla, podepíše „Akceptační protokol bez výhrad“ ve lhůtě 1</w:t>
      </w:r>
      <w:r>
        <w:rPr>
          <w:rFonts w:eastAsia="Calibri"/>
          <w:lang w:eastAsia="en-GB"/>
        </w:rPr>
        <w:t>5 </w:t>
      </w:r>
      <w:r w:rsidRPr="00E76A12">
        <w:rPr>
          <w:rFonts w:eastAsia="Calibri"/>
          <w:lang w:eastAsia="en-GB"/>
        </w:rPr>
        <w:t>(</w:t>
      </w:r>
      <w:r>
        <w:rPr>
          <w:rFonts w:eastAsia="Calibri"/>
          <w:lang w:eastAsia="en-GB"/>
        </w:rPr>
        <w:t>patnácti</w:t>
      </w:r>
      <w:r w:rsidRPr="00E76A12">
        <w:rPr>
          <w:rFonts w:eastAsia="Calibri"/>
          <w:lang w:eastAsia="en-GB"/>
        </w:rPr>
        <w:t>) pracovních dnů ode dne provedení (posledního) akceptačního testu a</w:t>
      </w:r>
      <w:r>
        <w:rPr>
          <w:rFonts w:eastAsia="Calibri"/>
          <w:lang w:eastAsia="en-GB"/>
        </w:rPr>
        <w:t> </w:t>
      </w:r>
      <w:r w:rsidRPr="00E76A12">
        <w:rPr>
          <w:rFonts w:eastAsia="Calibri"/>
          <w:lang w:eastAsia="en-GB"/>
        </w:rPr>
        <w:t>akceptační řízení končí.</w:t>
      </w:r>
    </w:p>
    <w:p w14:paraId="10153049"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 xml:space="preserve">V případě, že Objednatel v rámci akceptačního testu neidentifikuje žádnou vadu kategorie A </w:t>
      </w:r>
      <w:proofErr w:type="spellStart"/>
      <w:r w:rsidRPr="00E76A12">
        <w:rPr>
          <w:rFonts w:eastAsia="Calibri"/>
          <w:lang w:eastAsia="en-GB"/>
        </w:rPr>
        <w:t>a</w:t>
      </w:r>
      <w:proofErr w:type="spellEnd"/>
      <w:r w:rsidRPr="00E76A12">
        <w:rPr>
          <w:rFonts w:eastAsia="Calibri"/>
          <w:lang w:eastAsia="en-GB"/>
        </w:rPr>
        <w:t xml:space="preserve"> identifikuje nejvýše 10 vad kategorie B a/nebo nejvýše 30 vad kategorie C, podepíše ve lhůtě 1</w:t>
      </w:r>
      <w:r>
        <w:rPr>
          <w:rFonts w:eastAsia="Calibri"/>
          <w:lang w:eastAsia="en-GB"/>
        </w:rPr>
        <w:t>5</w:t>
      </w:r>
      <w:r w:rsidRPr="00E76A12">
        <w:rPr>
          <w:rFonts w:eastAsia="Calibri"/>
          <w:lang w:eastAsia="en-GB"/>
        </w:rPr>
        <w:t xml:space="preserve"> (</w:t>
      </w:r>
      <w:r>
        <w:rPr>
          <w:rFonts w:eastAsia="Calibri"/>
          <w:lang w:eastAsia="en-GB"/>
        </w:rPr>
        <w:t>patnácti</w:t>
      </w:r>
      <w:r w:rsidRPr="00E76A12">
        <w:rPr>
          <w:rFonts w:eastAsia="Calibri"/>
          <w:lang w:eastAsia="en-GB"/>
        </w:rPr>
        <w:t xml:space="preserve">) pracovních dnů ode dne provedení (posledního) akceptačního testu „Akceptační protokol s výhradou“ identifikovaných vad. Podpis Akceptačního protokolu s výhradou nezbavuje </w:t>
      </w:r>
      <w:r>
        <w:rPr>
          <w:rFonts w:eastAsia="Calibri"/>
          <w:lang w:eastAsia="en-GB"/>
        </w:rPr>
        <w:t>Zhotovitel</w:t>
      </w:r>
      <w:r w:rsidRPr="00E76A12">
        <w:rPr>
          <w:rFonts w:eastAsia="Calibri"/>
          <w:lang w:eastAsia="en-GB"/>
        </w:rPr>
        <w:t>e povinnosti odstranit identifikované vady</w:t>
      </w:r>
      <w:r>
        <w:rPr>
          <w:rFonts w:eastAsia="Calibri"/>
          <w:lang w:eastAsia="en-GB"/>
        </w:rPr>
        <w:t>.</w:t>
      </w:r>
    </w:p>
    <w:p w14:paraId="17EA2B27" w14:textId="77777777" w:rsidR="00412A95"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 xml:space="preserve">Nedohodnou-li se Strany v Akceptačním protokolu jinak, je </w:t>
      </w:r>
      <w:r>
        <w:rPr>
          <w:rFonts w:eastAsia="Calibri"/>
          <w:lang w:eastAsia="en-GB"/>
        </w:rPr>
        <w:t>Zhotovitel</w:t>
      </w:r>
      <w:r w:rsidRPr="00E76A12">
        <w:rPr>
          <w:rFonts w:eastAsia="Calibri"/>
          <w:lang w:eastAsia="en-GB"/>
        </w:rPr>
        <w:t xml:space="preserve"> povinen odstranit identifikované vady ve lhůtě 1</w:t>
      </w:r>
      <w:r>
        <w:rPr>
          <w:rFonts w:eastAsia="Calibri"/>
          <w:lang w:eastAsia="en-GB"/>
        </w:rPr>
        <w:t>5</w:t>
      </w:r>
      <w:r w:rsidRPr="00E76A12">
        <w:rPr>
          <w:rFonts w:eastAsia="Calibri"/>
          <w:lang w:eastAsia="en-GB"/>
        </w:rPr>
        <w:t xml:space="preserve"> (</w:t>
      </w:r>
      <w:r>
        <w:rPr>
          <w:rFonts w:eastAsia="Calibri"/>
          <w:lang w:eastAsia="en-GB"/>
        </w:rPr>
        <w:t>patnácti</w:t>
      </w:r>
      <w:r w:rsidRPr="00E76A12">
        <w:rPr>
          <w:rFonts w:eastAsia="Calibri"/>
          <w:lang w:eastAsia="en-GB"/>
        </w:rPr>
        <w:t>) pracovních dnů ode dne doručení Akceptačního protokolu s výhradou a oznámit odstranění vad Objednateli. Objednatel je následně povinen ve lhůtě 1</w:t>
      </w:r>
      <w:r>
        <w:rPr>
          <w:rFonts w:eastAsia="Calibri"/>
          <w:lang w:eastAsia="en-GB"/>
        </w:rPr>
        <w:t>5</w:t>
      </w:r>
      <w:r w:rsidRPr="00E76A12">
        <w:rPr>
          <w:rFonts w:eastAsia="Calibri"/>
          <w:lang w:eastAsia="en-GB"/>
        </w:rPr>
        <w:t xml:space="preserve"> (</w:t>
      </w:r>
      <w:r>
        <w:rPr>
          <w:rFonts w:eastAsia="Calibri"/>
          <w:lang w:eastAsia="en-GB"/>
        </w:rPr>
        <w:t>patnácti</w:t>
      </w:r>
      <w:r w:rsidRPr="00E76A12">
        <w:rPr>
          <w:rFonts w:eastAsia="Calibri"/>
          <w:lang w:eastAsia="en-GB"/>
        </w:rPr>
        <w:t xml:space="preserve">) pracovních dní ode dne oznámení ověřit odstranění identifikovaných vad </w:t>
      </w:r>
      <w:r>
        <w:rPr>
          <w:rFonts w:eastAsia="Calibri"/>
          <w:lang w:eastAsia="en-GB"/>
        </w:rPr>
        <w:t>Zhotovitel</w:t>
      </w:r>
      <w:r w:rsidRPr="00E76A12">
        <w:rPr>
          <w:rFonts w:eastAsia="Calibri"/>
          <w:lang w:eastAsia="en-GB"/>
        </w:rPr>
        <w:t>em. V případě, že</w:t>
      </w:r>
      <w:r>
        <w:rPr>
          <w:rFonts w:eastAsia="Calibri"/>
          <w:lang w:eastAsia="en-GB"/>
        </w:rPr>
        <w:t> </w:t>
      </w:r>
      <w:r w:rsidRPr="00E76A12">
        <w:rPr>
          <w:rFonts w:eastAsia="Calibri"/>
          <w:lang w:eastAsia="en-GB"/>
        </w:rPr>
        <w:t>Objednatel ověří odstranění identifikovaných vad, podepíše Objednatel „Protokol o odstranění vad bez výhrad“ a akceptační řízení končí. V případě, že Objednatel v</w:t>
      </w:r>
      <w:r>
        <w:rPr>
          <w:rFonts w:eastAsia="Calibri"/>
          <w:lang w:eastAsia="en-GB"/>
        </w:rPr>
        <w:t> </w:t>
      </w:r>
      <w:r w:rsidRPr="00E76A12">
        <w:rPr>
          <w:rFonts w:eastAsia="Calibri"/>
          <w:lang w:eastAsia="en-GB"/>
        </w:rPr>
        <w:t xml:space="preserve">rámci ověření zjistí, že některé vady nebyly dosud řádně odstraněny, podepíše „Protokol o odstranění vad s výhradou“ a identifikuje dosud neodstraněné vady. </w:t>
      </w:r>
      <w:r>
        <w:rPr>
          <w:rFonts w:eastAsia="Calibri"/>
          <w:lang w:eastAsia="en-GB"/>
        </w:rPr>
        <w:t>Zhotovitel</w:t>
      </w:r>
      <w:r w:rsidRPr="00E76A12">
        <w:rPr>
          <w:rFonts w:eastAsia="Calibri"/>
          <w:lang w:eastAsia="en-GB"/>
        </w:rPr>
        <w:t xml:space="preserve"> je následně povinen odstranit identifikované vady ve lhůtě 5 (pěti) pracovních dnů ode dne doručení Protokolu o odstranění vad s výhradou. Dále postupují </w:t>
      </w:r>
      <w:r>
        <w:rPr>
          <w:rFonts w:eastAsia="Calibri"/>
          <w:lang w:eastAsia="en-GB"/>
        </w:rPr>
        <w:t>S</w:t>
      </w:r>
      <w:r w:rsidRPr="00E76A12">
        <w:rPr>
          <w:rFonts w:eastAsia="Calibri"/>
          <w:lang w:eastAsia="en-GB"/>
        </w:rPr>
        <w:t>mluvní strany opakovaně podle tohoto bodu Smlouvy.</w:t>
      </w:r>
    </w:p>
    <w:p w14:paraId="0D86275A" w14:textId="77777777" w:rsidR="00412A95" w:rsidRPr="00E76A12" w:rsidRDefault="00412A95" w:rsidP="00412A95">
      <w:pPr>
        <w:pStyle w:val="Odstavecseseznamem"/>
        <w:numPr>
          <w:ilvl w:val="3"/>
          <w:numId w:val="36"/>
        </w:numPr>
        <w:tabs>
          <w:tab w:val="clear" w:pos="720"/>
        </w:tabs>
        <w:ind w:left="1985" w:hanging="567"/>
        <w:rPr>
          <w:rFonts w:eastAsia="Calibri"/>
          <w:lang w:eastAsia="en-GB"/>
        </w:rPr>
      </w:pPr>
      <w:r w:rsidRPr="00E76A12">
        <w:rPr>
          <w:rFonts w:eastAsia="Calibri"/>
          <w:lang w:eastAsia="en-GB"/>
        </w:rPr>
        <w:t>Podepsání</w:t>
      </w:r>
      <w:r>
        <w:rPr>
          <w:rFonts w:eastAsia="Calibri"/>
          <w:lang w:eastAsia="en-GB"/>
        </w:rPr>
        <w:t>m</w:t>
      </w:r>
      <w:r w:rsidRPr="00E76A12">
        <w:rPr>
          <w:rFonts w:eastAsia="Calibri"/>
          <w:lang w:eastAsia="en-GB"/>
        </w:rPr>
        <w:t xml:space="preserve"> Protokolu o odstranění vad bez výhrad akceptační řízení k dané Funkční součásti Díla končí.</w:t>
      </w:r>
    </w:p>
    <w:p w14:paraId="6EA0534D" w14:textId="77777777" w:rsidR="00412A95" w:rsidRPr="007003C3" w:rsidRDefault="00412A95" w:rsidP="00412A95">
      <w:pPr>
        <w:pStyle w:val="Odstavecseseznamem"/>
        <w:ind w:left="1701"/>
        <w:rPr>
          <w:rFonts w:eastAsia="Calibri"/>
          <w:b/>
          <w:lang w:eastAsia="en-GB"/>
        </w:rPr>
      </w:pPr>
      <w:r w:rsidRPr="007003C3">
        <w:rPr>
          <w:rFonts w:eastAsia="Calibri"/>
          <w:b/>
          <w:lang w:eastAsia="en-GB"/>
        </w:rPr>
        <w:t>B) Neakceptováno</w:t>
      </w:r>
    </w:p>
    <w:p w14:paraId="17A8A63D" w14:textId="77777777" w:rsidR="00412A95" w:rsidRPr="00C17E74" w:rsidRDefault="00412A95" w:rsidP="00412A95">
      <w:pPr>
        <w:pStyle w:val="Odstavecseseznamem"/>
        <w:numPr>
          <w:ilvl w:val="3"/>
          <w:numId w:val="36"/>
        </w:numPr>
        <w:tabs>
          <w:tab w:val="clear" w:pos="720"/>
        </w:tabs>
        <w:ind w:left="1985" w:hanging="567"/>
        <w:rPr>
          <w:rFonts w:eastAsia="Calibri"/>
          <w:lang w:eastAsia="en-GB"/>
        </w:rPr>
      </w:pPr>
      <w:r w:rsidRPr="00C17E74">
        <w:rPr>
          <w:rFonts w:eastAsia="Calibri"/>
          <w:lang w:eastAsia="en-GB"/>
        </w:rPr>
        <w:lastRenderedPageBreak/>
        <w:t xml:space="preserve">Pokud bude v rámci akceptačního testu identifikována alespoň 1 vada kategorie A nebo alespoň 11 vad kategorie B nebo alespoň 31 vad kategorie C, je Objednatel oprávněn posuzovanou funkční součást Díla neakceptovat. V takovém případě Objednatel ve lhůtě 15 (patnácti) pracovních dnů ode dne provedení (posledního) akceptačního testu uvede na Akceptačním protokolu „Neakceptováno“, Akceptační protokol nepodepíše, a přiloží seznam identifikovaných vad v rámci akceptačního testu (dále </w:t>
      </w:r>
      <w:r>
        <w:rPr>
          <w:rFonts w:eastAsia="Calibri"/>
          <w:lang w:eastAsia="en-GB"/>
        </w:rPr>
        <w:t>také</w:t>
      </w:r>
      <w:r w:rsidRPr="00C17E74">
        <w:rPr>
          <w:rFonts w:eastAsia="Calibri"/>
          <w:lang w:eastAsia="en-GB"/>
        </w:rPr>
        <w:t xml:space="preserve"> „Seznam identifikovaných vad“).</w:t>
      </w:r>
    </w:p>
    <w:p w14:paraId="3BFE2FFA" w14:textId="77777777" w:rsidR="00412A95" w:rsidRPr="007003C3"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Zhotovitel</w:t>
      </w:r>
      <w:r w:rsidRPr="007003C3">
        <w:rPr>
          <w:rFonts w:eastAsia="Calibri"/>
          <w:lang w:eastAsia="en-GB"/>
        </w:rPr>
        <w:t xml:space="preserve"> je povinen odstranit identifikované vady ve lhůtě 1</w:t>
      </w:r>
      <w:r>
        <w:rPr>
          <w:rFonts w:eastAsia="Calibri"/>
          <w:lang w:eastAsia="en-GB"/>
        </w:rPr>
        <w:t>5</w:t>
      </w:r>
      <w:r w:rsidRPr="007003C3">
        <w:rPr>
          <w:rFonts w:eastAsia="Calibri"/>
          <w:lang w:eastAsia="en-GB"/>
        </w:rPr>
        <w:t xml:space="preserve"> (</w:t>
      </w:r>
      <w:r>
        <w:rPr>
          <w:rFonts w:eastAsia="Calibri"/>
          <w:lang w:eastAsia="en-GB"/>
        </w:rPr>
        <w:t>patnácti</w:t>
      </w:r>
      <w:r w:rsidRPr="007003C3">
        <w:rPr>
          <w:rFonts w:eastAsia="Calibri"/>
          <w:lang w:eastAsia="en-GB"/>
        </w:rPr>
        <w:t>) pracovních dnů ode dne doručení Akceptačního protokolu se seznamem identifikovaných vad a</w:t>
      </w:r>
      <w:r>
        <w:rPr>
          <w:rFonts w:eastAsia="Calibri"/>
          <w:lang w:eastAsia="en-GB"/>
        </w:rPr>
        <w:t> </w:t>
      </w:r>
      <w:r w:rsidRPr="007003C3">
        <w:rPr>
          <w:rFonts w:eastAsia="Calibri"/>
          <w:lang w:eastAsia="en-GB"/>
        </w:rPr>
        <w:t>vyzvat v uvedené lhůtě Objednatele k opakovanému provedení těch akceptačních testů Funkční součást Díla, které vykazovaly při předchozím testování chyby.</w:t>
      </w:r>
    </w:p>
    <w:p w14:paraId="21835E0B" w14:textId="77777777" w:rsidR="00412A95" w:rsidRDefault="00412A95" w:rsidP="00412A95">
      <w:pPr>
        <w:pStyle w:val="Odstavecseseznamem"/>
        <w:numPr>
          <w:ilvl w:val="3"/>
          <w:numId w:val="36"/>
        </w:numPr>
        <w:tabs>
          <w:tab w:val="clear" w:pos="720"/>
        </w:tabs>
        <w:ind w:left="1985" w:hanging="567"/>
        <w:rPr>
          <w:rFonts w:eastAsia="Calibri"/>
          <w:lang w:eastAsia="en-GB"/>
        </w:rPr>
      </w:pPr>
      <w:r w:rsidRPr="007003C3">
        <w:rPr>
          <w:rFonts w:eastAsia="Calibri"/>
          <w:lang w:eastAsia="en-GB"/>
        </w:rPr>
        <w:t xml:space="preserve">Objednatel provede za nezbytné součinnosti </w:t>
      </w:r>
      <w:r>
        <w:rPr>
          <w:rFonts w:eastAsia="Calibri"/>
          <w:lang w:eastAsia="en-GB"/>
        </w:rPr>
        <w:t>Zhotovitel</w:t>
      </w:r>
      <w:r w:rsidRPr="007003C3">
        <w:rPr>
          <w:rFonts w:eastAsia="Calibri"/>
          <w:lang w:eastAsia="en-GB"/>
        </w:rPr>
        <w:t>e ve lhůtě 1</w:t>
      </w:r>
      <w:r>
        <w:rPr>
          <w:rFonts w:eastAsia="Calibri"/>
          <w:lang w:eastAsia="en-GB"/>
        </w:rPr>
        <w:t>5</w:t>
      </w:r>
      <w:r w:rsidRPr="007003C3">
        <w:rPr>
          <w:rFonts w:eastAsia="Calibri"/>
          <w:lang w:eastAsia="en-GB"/>
        </w:rPr>
        <w:t xml:space="preserve"> (</w:t>
      </w:r>
      <w:r>
        <w:rPr>
          <w:rFonts w:eastAsia="Calibri"/>
          <w:lang w:eastAsia="en-GB"/>
        </w:rPr>
        <w:t>patnácti</w:t>
      </w:r>
      <w:r w:rsidRPr="007003C3">
        <w:rPr>
          <w:rFonts w:eastAsia="Calibri"/>
          <w:lang w:eastAsia="en-GB"/>
        </w:rPr>
        <w:t xml:space="preserve">) pracovních dnů ode dne doručení výzvy </w:t>
      </w:r>
      <w:r>
        <w:rPr>
          <w:rFonts w:eastAsia="Calibri"/>
          <w:lang w:eastAsia="en-GB"/>
        </w:rPr>
        <w:t>Zhotovitel</w:t>
      </w:r>
      <w:r w:rsidRPr="007003C3">
        <w:rPr>
          <w:rFonts w:eastAsia="Calibri"/>
          <w:lang w:eastAsia="en-GB"/>
        </w:rPr>
        <w:t xml:space="preserve">e znovu příslušné akceptační testy upravené </w:t>
      </w:r>
      <w:r>
        <w:rPr>
          <w:rFonts w:eastAsia="Calibri"/>
          <w:lang w:eastAsia="en-GB"/>
        </w:rPr>
        <w:t>f</w:t>
      </w:r>
      <w:r w:rsidRPr="007003C3">
        <w:rPr>
          <w:rFonts w:eastAsia="Calibri"/>
          <w:lang w:eastAsia="en-GB"/>
        </w:rPr>
        <w:t>unkční součásti Díla.</w:t>
      </w:r>
    </w:p>
    <w:p w14:paraId="47BB85C4" w14:textId="77777777" w:rsidR="00412A95" w:rsidRPr="007003C3" w:rsidRDefault="00412A95" w:rsidP="00412A95">
      <w:pPr>
        <w:pStyle w:val="Odstavecseseznamem"/>
        <w:numPr>
          <w:ilvl w:val="3"/>
          <w:numId w:val="36"/>
        </w:numPr>
        <w:tabs>
          <w:tab w:val="clear" w:pos="720"/>
        </w:tabs>
        <w:ind w:left="1985" w:hanging="567"/>
        <w:rPr>
          <w:rFonts w:eastAsia="Calibri"/>
          <w:lang w:eastAsia="en-GB"/>
        </w:rPr>
      </w:pPr>
      <w:r>
        <w:rPr>
          <w:rFonts w:eastAsia="Calibri"/>
          <w:lang w:eastAsia="en-GB"/>
        </w:rPr>
        <w:t>Akceptační procedura dále probíhá shodně jako postup akceptační procedury s výsledkem Akceptováno.</w:t>
      </w:r>
    </w:p>
    <w:p w14:paraId="00078BC5" w14:textId="476C345A" w:rsidR="00412A95" w:rsidRPr="007003C3" w:rsidRDefault="00412A95" w:rsidP="00412A95">
      <w:pPr>
        <w:pStyle w:val="Odstavecseseznamem"/>
        <w:numPr>
          <w:ilvl w:val="2"/>
          <w:numId w:val="41"/>
        </w:numPr>
        <w:rPr>
          <w:rFonts w:eastAsia="Calibri"/>
          <w:lang w:eastAsia="en-GB"/>
        </w:rPr>
      </w:pPr>
      <w:bookmarkStart w:id="20" w:name="_Ref508228815"/>
      <w:bookmarkStart w:id="21" w:name="_Ref506147059"/>
      <w:r w:rsidRPr="007003C3">
        <w:rPr>
          <w:rFonts w:eastAsia="Calibri"/>
          <w:lang w:eastAsia="en-GB"/>
        </w:rPr>
        <w:t xml:space="preserve">Akceptační řízení </w:t>
      </w:r>
      <w:r>
        <w:rPr>
          <w:rFonts w:eastAsia="Calibri"/>
          <w:lang w:eastAsia="en-GB"/>
        </w:rPr>
        <w:t>číselníků</w:t>
      </w:r>
      <w:bookmarkEnd w:id="20"/>
    </w:p>
    <w:p w14:paraId="3C89B6B2" w14:textId="70E43AEE" w:rsidR="00412A95" w:rsidRDefault="00412A95" w:rsidP="00412A95">
      <w:pPr>
        <w:pStyle w:val="Odstavecseseznamem"/>
        <w:numPr>
          <w:ilvl w:val="3"/>
          <w:numId w:val="39"/>
        </w:numPr>
        <w:tabs>
          <w:tab w:val="clear" w:pos="720"/>
        </w:tabs>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Pr>
          <w:rFonts w:eastAsia="Calibri"/>
          <w:lang w:eastAsia="en-GB"/>
        </w:rPr>
        <w:t xml:space="preserve">číselníků a migrace dat proběhne vícekrokově. V první fázi schvalování Zhotovitel předloží analýzu a návrh úprav stávajících číselníků a analýzu a návrh nových číselníků, které budou integrální součástí IS RIS. Analýza a návrh bude předložen a následně akceptován jako dokumentový výstup podle bodu </w:t>
      </w:r>
      <w:r>
        <w:rPr>
          <w:rFonts w:eastAsia="Calibri"/>
          <w:lang w:eastAsia="en-GB"/>
        </w:rPr>
        <w:fldChar w:fldCharType="begin"/>
      </w:r>
      <w:r>
        <w:rPr>
          <w:rFonts w:eastAsia="Calibri"/>
          <w:lang w:eastAsia="en-GB"/>
        </w:rPr>
        <w:instrText xml:space="preserve"> REF _Ref506147005 \r \h </w:instrText>
      </w:r>
      <w:r>
        <w:rPr>
          <w:rFonts w:eastAsia="Calibri"/>
          <w:lang w:eastAsia="en-GB"/>
        </w:rPr>
      </w:r>
      <w:r>
        <w:rPr>
          <w:rFonts w:eastAsia="Calibri"/>
          <w:lang w:eastAsia="en-GB"/>
        </w:rPr>
        <w:fldChar w:fldCharType="separate"/>
      </w:r>
      <w:r>
        <w:rPr>
          <w:rFonts w:eastAsia="Calibri"/>
          <w:lang w:eastAsia="en-GB"/>
        </w:rPr>
        <w:t>4.7.1</w:t>
      </w:r>
      <w:r>
        <w:rPr>
          <w:rFonts w:eastAsia="Calibri"/>
          <w:lang w:eastAsia="en-GB"/>
        </w:rPr>
        <w:fldChar w:fldCharType="end"/>
      </w:r>
      <w:r>
        <w:rPr>
          <w:rFonts w:eastAsia="Calibri"/>
          <w:lang w:eastAsia="en-GB"/>
        </w:rPr>
        <w:t xml:space="preserve"> Smlouvy.</w:t>
      </w:r>
    </w:p>
    <w:p w14:paraId="0A329200" w14:textId="00D8C237" w:rsidR="00412A95" w:rsidRDefault="00412A95" w:rsidP="00412A95">
      <w:pPr>
        <w:pStyle w:val="Odstavecseseznamem"/>
        <w:numPr>
          <w:ilvl w:val="3"/>
          <w:numId w:val="39"/>
        </w:numPr>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Pr>
          <w:rFonts w:eastAsia="Calibri"/>
          <w:lang w:eastAsia="en-GB"/>
        </w:rPr>
        <w:t xml:space="preserve">číselníků dále proběhne jako součást akceptace funkčních součástí Díla. Součástí akceptace bude ověření souladu číselníků s návrhem číselníků podle bodu </w:t>
      </w:r>
      <w:r>
        <w:rPr>
          <w:rFonts w:eastAsia="Calibri"/>
          <w:lang w:eastAsia="en-GB"/>
        </w:rPr>
        <w:fldChar w:fldCharType="begin"/>
      </w:r>
      <w:r>
        <w:rPr>
          <w:rFonts w:eastAsia="Calibri"/>
          <w:lang w:eastAsia="en-GB"/>
        </w:rPr>
        <w:instrText xml:space="preserve"> REF _Ref508228815 \r \h </w:instrText>
      </w:r>
      <w:r>
        <w:rPr>
          <w:rFonts w:eastAsia="Calibri"/>
          <w:lang w:eastAsia="en-GB"/>
        </w:rPr>
      </w:r>
      <w:r>
        <w:rPr>
          <w:rFonts w:eastAsia="Calibri"/>
          <w:lang w:eastAsia="en-GB"/>
        </w:rPr>
        <w:fldChar w:fldCharType="separate"/>
      </w:r>
      <w:r>
        <w:rPr>
          <w:rFonts w:eastAsia="Calibri"/>
          <w:lang w:eastAsia="en-GB"/>
        </w:rPr>
        <w:t>4.7.3</w:t>
      </w:r>
      <w:r>
        <w:rPr>
          <w:rFonts w:eastAsia="Calibri"/>
          <w:lang w:eastAsia="en-GB"/>
        </w:rPr>
        <w:fldChar w:fldCharType="end"/>
      </w:r>
      <w:r>
        <w:rPr>
          <w:rFonts w:eastAsia="Calibri"/>
          <w:lang w:eastAsia="en-GB"/>
        </w:rPr>
        <w:t xml:space="preserve">, písm. a) a plné funkčnosti zpracovaných číselníků v souladu s akceptačním postupem podle bodu </w:t>
      </w:r>
      <w:r>
        <w:rPr>
          <w:rFonts w:eastAsia="Calibri"/>
          <w:lang w:eastAsia="en-GB"/>
        </w:rPr>
        <w:fldChar w:fldCharType="begin"/>
      </w:r>
      <w:r>
        <w:rPr>
          <w:rFonts w:eastAsia="Calibri"/>
          <w:lang w:eastAsia="en-GB"/>
        </w:rPr>
        <w:instrText xml:space="preserve"> REF _Ref506147027 \r \h </w:instrText>
      </w:r>
      <w:r>
        <w:rPr>
          <w:rFonts w:eastAsia="Calibri"/>
          <w:lang w:eastAsia="en-GB"/>
        </w:rPr>
      </w:r>
      <w:r>
        <w:rPr>
          <w:rFonts w:eastAsia="Calibri"/>
          <w:lang w:eastAsia="en-GB"/>
        </w:rPr>
        <w:fldChar w:fldCharType="separate"/>
      </w:r>
      <w:r>
        <w:rPr>
          <w:rFonts w:eastAsia="Calibri"/>
          <w:lang w:eastAsia="en-GB"/>
        </w:rPr>
        <w:t>4.7.2</w:t>
      </w:r>
      <w:r>
        <w:rPr>
          <w:rFonts w:eastAsia="Calibri"/>
          <w:lang w:eastAsia="en-GB"/>
        </w:rPr>
        <w:fldChar w:fldCharType="end"/>
      </w:r>
      <w:r>
        <w:rPr>
          <w:rFonts w:eastAsia="Calibri"/>
          <w:lang w:eastAsia="en-GB"/>
        </w:rPr>
        <w:t>.</w:t>
      </w:r>
    </w:p>
    <w:p w14:paraId="5B21C21C" w14:textId="10BB8FF2" w:rsidR="00412A95" w:rsidRPr="007003C3" w:rsidRDefault="00412A95" w:rsidP="00412A95">
      <w:pPr>
        <w:pStyle w:val="Odstavecseseznamem"/>
        <w:numPr>
          <w:ilvl w:val="2"/>
          <w:numId w:val="41"/>
        </w:numPr>
        <w:rPr>
          <w:rFonts w:eastAsia="Calibri"/>
          <w:lang w:eastAsia="en-GB"/>
        </w:rPr>
      </w:pPr>
      <w:r w:rsidRPr="007003C3">
        <w:rPr>
          <w:rFonts w:eastAsia="Calibri"/>
          <w:lang w:eastAsia="en-GB"/>
        </w:rPr>
        <w:t xml:space="preserve">Akceptační řízení </w:t>
      </w:r>
      <w:r>
        <w:rPr>
          <w:rFonts w:eastAsia="Calibri"/>
          <w:lang w:eastAsia="en-GB"/>
        </w:rPr>
        <w:t>migrace dat</w:t>
      </w:r>
    </w:p>
    <w:p w14:paraId="39209AC4" w14:textId="0BDEC9DD" w:rsidR="00412A95" w:rsidRDefault="00412A95" w:rsidP="00412A95">
      <w:pPr>
        <w:pStyle w:val="Odstavecseseznamem"/>
        <w:numPr>
          <w:ilvl w:val="3"/>
          <w:numId w:val="42"/>
        </w:numPr>
        <w:tabs>
          <w:tab w:val="clear" w:pos="720"/>
        </w:tabs>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Pr>
          <w:rFonts w:eastAsia="Calibri"/>
          <w:lang w:eastAsia="en-GB"/>
        </w:rPr>
        <w:t xml:space="preserve">migrace dat proběhne vícekrokově. V první fázi schvalování Zhotovitel předloží analýzu a návrh </w:t>
      </w:r>
      <w:r w:rsidR="007348F3">
        <w:rPr>
          <w:rFonts w:eastAsia="Calibri"/>
          <w:lang w:eastAsia="en-GB"/>
        </w:rPr>
        <w:t>způsobu migrace a čištění dat Objednatele</w:t>
      </w:r>
      <w:r>
        <w:rPr>
          <w:rFonts w:eastAsia="Calibri"/>
          <w:lang w:eastAsia="en-GB"/>
        </w:rPr>
        <w:t xml:space="preserve">. Analýza a návrh bude předložen a následně akceptován jako dokumentový výstup podle bodu </w:t>
      </w:r>
      <w:r>
        <w:rPr>
          <w:rFonts w:eastAsia="Calibri"/>
          <w:lang w:eastAsia="en-GB"/>
        </w:rPr>
        <w:fldChar w:fldCharType="begin"/>
      </w:r>
      <w:r>
        <w:rPr>
          <w:rFonts w:eastAsia="Calibri"/>
          <w:lang w:eastAsia="en-GB"/>
        </w:rPr>
        <w:instrText xml:space="preserve"> REF _Ref506147005 \r \h </w:instrText>
      </w:r>
      <w:r>
        <w:rPr>
          <w:rFonts w:eastAsia="Calibri"/>
          <w:lang w:eastAsia="en-GB"/>
        </w:rPr>
      </w:r>
      <w:r>
        <w:rPr>
          <w:rFonts w:eastAsia="Calibri"/>
          <w:lang w:eastAsia="en-GB"/>
        </w:rPr>
        <w:fldChar w:fldCharType="separate"/>
      </w:r>
      <w:r>
        <w:rPr>
          <w:rFonts w:eastAsia="Calibri"/>
          <w:lang w:eastAsia="en-GB"/>
        </w:rPr>
        <w:t>9.7.1</w:t>
      </w:r>
      <w:r>
        <w:rPr>
          <w:rFonts w:eastAsia="Calibri"/>
          <w:lang w:eastAsia="en-GB"/>
        </w:rPr>
        <w:fldChar w:fldCharType="end"/>
      </w:r>
      <w:r>
        <w:rPr>
          <w:rFonts w:eastAsia="Calibri"/>
          <w:lang w:eastAsia="en-GB"/>
        </w:rPr>
        <w:t xml:space="preserve"> Smlouvy.</w:t>
      </w:r>
    </w:p>
    <w:p w14:paraId="32DE2EF1" w14:textId="523DB427" w:rsidR="00412A95" w:rsidRDefault="00412A95" w:rsidP="00412A95">
      <w:pPr>
        <w:pStyle w:val="Odstavecseseznamem"/>
        <w:numPr>
          <w:ilvl w:val="3"/>
          <w:numId w:val="42"/>
        </w:numPr>
        <w:ind w:left="1985" w:hanging="567"/>
        <w:rPr>
          <w:rFonts w:eastAsia="Calibri"/>
          <w:lang w:eastAsia="en-GB"/>
        </w:rPr>
      </w:pPr>
      <w:r>
        <w:rPr>
          <w:rFonts w:eastAsia="Calibri"/>
          <w:lang w:eastAsia="en-GB"/>
        </w:rPr>
        <w:t>A</w:t>
      </w:r>
      <w:r w:rsidRPr="007003C3">
        <w:rPr>
          <w:rFonts w:eastAsia="Calibri"/>
          <w:lang w:eastAsia="en-GB"/>
        </w:rPr>
        <w:t xml:space="preserve">kceptační řízení </w:t>
      </w:r>
      <w:r w:rsidR="007348F3">
        <w:rPr>
          <w:rFonts w:eastAsia="Calibri"/>
          <w:lang w:eastAsia="en-GB"/>
        </w:rPr>
        <w:t xml:space="preserve">migrace dat </w:t>
      </w:r>
      <w:r>
        <w:rPr>
          <w:rFonts w:eastAsia="Calibri"/>
          <w:lang w:eastAsia="en-GB"/>
        </w:rPr>
        <w:t xml:space="preserve">dále proběhne jako součást akceptace funkčních součástí Díla. Součástí akceptace bude ověření souladu </w:t>
      </w:r>
      <w:r w:rsidR="007348F3">
        <w:rPr>
          <w:rFonts w:eastAsia="Calibri"/>
          <w:lang w:eastAsia="en-GB"/>
        </w:rPr>
        <w:t xml:space="preserve">migrovaných dat </w:t>
      </w:r>
      <w:r>
        <w:rPr>
          <w:rFonts w:eastAsia="Calibri"/>
          <w:lang w:eastAsia="en-GB"/>
        </w:rPr>
        <w:t xml:space="preserve">s návrhem </w:t>
      </w:r>
      <w:r w:rsidR="007348F3">
        <w:rPr>
          <w:rFonts w:eastAsia="Calibri"/>
          <w:lang w:eastAsia="en-GB"/>
        </w:rPr>
        <w:t xml:space="preserve">způsobu migrace a čištění dat </w:t>
      </w:r>
      <w:r>
        <w:rPr>
          <w:rFonts w:eastAsia="Calibri"/>
          <w:lang w:eastAsia="en-GB"/>
        </w:rPr>
        <w:t xml:space="preserve">podle bodu </w:t>
      </w:r>
      <w:r>
        <w:rPr>
          <w:rFonts w:eastAsia="Calibri"/>
          <w:lang w:eastAsia="en-GB"/>
        </w:rPr>
        <w:fldChar w:fldCharType="begin"/>
      </w:r>
      <w:r>
        <w:rPr>
          <w:rFonts w:eastAsia="Calibri"/>
          <w:lang w:eastAsia="en-GB"/>
        </w:rPr>
        <w:instrText xml:space="preserve"> REF _Ref508228815 \r \h </w:instrText>
      </w:r>
      <w:r>
        <w:rPr>
          <w:rFonts w:eastAsia="Calibri"/>
          <w:lang w:eastAsia="en-GB"/>
        </w:rPr>
      </w:r>
      <w:r>
        <w:rPr>
          <w:rFonts w:eastAsia="Calibri"/>
          <w:lang w:eastAsia="en-GB"/>
        </w:rPr>
        <w:fldChar w:fldCharType="separate"/>
      </w:r>
      <w:r>
        <w:rPr>
          <w:rFonts w:eastAsia="Calibri"/>
          <w:lang w:eastAsia="en-GB"/>
        </w:rPr>
        <w:t>9.7.3</w:t>
      </w:r>
      <w:r>
        <w:rPr>
          <w:rFonts w:eastAsia="Calibri"/>
          <w:lang w:eastAsia="en-GB"/>
        </w:rPr>
        <w:fldChar w:fldCharType="end"/>
      </w:r>
      <w:r>
        <w:rPr>
          <w:rFonts w:eastAsia="Calibri"/>
          <w:lang w:eastAsia="en-GB"/>
        </w:rPr>
        <w:t xml:space="preserve">, písm. a) a </w:t>
      </w:r>
      <w:r w:rsidR="007348F3">
        <w:rPr>
          <w:rFonts w:eastAsia="Calibri"/>
          <w:lang w:eastAsia="en-GB"/>
        </w:rPr>
        <w:t xml:space="preserve">faktické správnosti migrovaných dat </w:t>
      </w:r>
      <w:r>
        <w:rPr>
          <w:rFonts w:eastAsia="Calibri"/>
          <w:lang w:eastAsia="en-GB"/>
        </w:rPr>
        <w:t xml:space="preserve">v souladu s akceptačním postupem podle bodu </w:t>
      </w:r>
      <w:r>
        <w:rPr>
          <w:rFonts w:eastAsia="Calibri"/>
          <w:lang w:eastAsia="en-GB"/>
        </w:rPr>
        <w:fldChar w:fldCharType="begin"/>
      </w:r>
      <w:r>
        <w:rPr>
          <w:rFonts w:eastAsia="Calibri"/>
          <w:lang w:eastAsia="en-GB"/>
        </w:rPr>
        <w:instrText xml:space="preserve"> REF _Ref506147027 \r \h </w:instrText>
      </w:r>
      <w:r>
        <w:rPr>
          <w:rFonts w:eastAsia="Calibri"/>
          <w:lang w:eastAsia="en-GB"/>
        </w:rPr>
      </w:r>
      <w:r>
        <w:rPr>
          <w:rFonts w:eastAsia="Calibri"/>
          <w:lang w:eastAsia="en-GB"/>
        </w:rPr>
        <w:fldChar w:fldCharType="separate"/>
      </w:r>
      <w:r>
        <w:rPr>
          <w:rFonts w:eastAsia="Calibri"/>
          <w:lang w:eastAsia="en-GB"/>
        </w:rPr>
        <w:t>9.7.2</w:t>
      </w:r>
      <w:r>
        <w:rPr>
          <w:rFonts w:eastAsia="Calibri"/>
          <w:lang w:eastAsia="en-GB"/>
        </w:rPr>
        <w:fldChar w:fldCharType="end"/>
      </w:r>
      <w:r>
        <w:rPr>
          <w:rFonts w:eastAsia="Calibri"/>
          <w:lang w:eastAsia="en-GB"/>
        </w:rPr>
        <w:t>.</w:t>
      </w:r>
    </w:p>
    <w:bookmarkEnd w:id="21"/>
    <w:p w14:paraId="44ABA9A4" w14:textId="77777777" w:rsidR="00412A95" w:rsidRPr="003067F9" w:rsidRDefault="00412A95" w:rsidP="00412A95">
      <w:pPr>
        <w:pStyle w:val="Odstavecseseznamem"/>
        <w:numPr>
          <w:ilvl w:val="0"/>
          <w:numId w:val="40"/>
        </w:numPr>
        <w:ind w:left="426" w:hanging="426"/>
        <w:rPr>
          <w:rFonts w:eastAsia="Calibri"/>
          <w:u w:val="single"/>
          <w:lang w:eastAsia="en-GB"/>
        </w:rPr>
      </w:pPr>
      <w:r w:rsidRPr="003067F9">
        <w:rPr>
          <w:rFonts w:eastAsia="Calibri"/>
          <w:u w:val="single"/>
          <w:lang w:eastAsia="en-GB"/>
        </w:rPr>
        <w:t>Akceptace Služeb</w:t>
      </w:r>
    </w:p>
    <w:p w14:paraId="0897D7F7" w14:textId="69C36FE6" w:rsidR="00412A95" w:rsidRPr="00023377" w:rsidRDefault="00412A95" w:rsidP="007348F3">
      <w:pPr>
        <w:pStyle w:val="Odstavecseseznamem"/>
        <w:numPr>
          <w:ilvl w:val="2"/>
          <w:numId w:val="41"/>
        </w:numPr>
        <w:rPr>
          <w:rFonts w:eastAsia="Calibri"/>
          <w:lang w:eastAsia="en-GB"/>
        </w:rPr>
      </w:pPr>
      <w:bookmarkStart w:id="22" w:name="_Ref506825124"/>
      <w:r w:rsidRPr="00023377">
        <w:rPr>
          <w:rFonts w:eastAsia="Calibri"/>
          <w:lang w:eastAsia="en-GB"/>
        </w:rPr>
        <w:t>Akceptační řízení školení</w:t>
      </w:r>
      <w:bookmarkEnd w:id="22"/>
      <w:ins w:id="23" w:author="Autor" w:date="2021-03-15T10:18:00Z">
        <w:r w:rsidR="00FC22BF">
          <w:rPr>
            <w:rFonts w:eastAsia="Calibri"/>
            <w:lang w:eastAsia="en-GB"/>
          </w:rPr>
          <w:t xml:space="preserve"> vč. Průběžného školení</w:t>
        </w:r>
      </w:ins>
    </w:p>
    <w:p w14:paraId="4444DAF9" w14:textId="77777777" w:rsidR="00412A95" w:rsidRDefault="00412A95" w:rsidP="00412A95">
      <w:pPr>
        <w:pStyle w:val="Odstavecseseznamem"/>
        <w:numPr>
          <w:ilvl w:val="3"/>
          <w:numId w:val="38"/>
        </w:numPr>
        <w:ind w:left="1985" w:hanging="567"/>
        <w:rPr>
          <w:rFonts w:eastAsia="Calibri"/>
          <w:lang w:eastAsia="en-GB"/>
        </w:rPr>
      </w:pPr>
      <w:r>
        <w:t>Objednatel je oprávněn provést (bez předchozího ohlášení) kontrolu probíhajícího kurzu / školení.</w:t>
      </w:r>
    </w:p>
    <w:p w14:paraId="20915DCC" w14:textId="77777777" w:rsidR="00412A95" w:rsidRDefault="00412A95" w:rsidP="00412A95">
      <w:pPr>
        <w:pStyle w:val="Odstavecseseznamem"/>
        <w:numPr>
          <w:ilvl w:val="3"/>
          <w:numId w:val="38"/>
        </w:numPr>
        <w:ind w:left="1985" w:hanging="567"/>
        <w:rPr>
          <w:rFonts w:eastAsia="Calibri"/>
          <w:lang w:eastAsia="en-GB"/>
        </w:rPr>
      </w:pPr>
      <w:r>
        <w:rPr>
          <w:rFonts w:eastAsia="Calibri"/>
          <w:lang w:eastAsia="en-GB"/>
        </w:rPr>
        <w:t>Zhotovitel</w:t>
      </w:r>
      <w:r w:rsidRPr="00023377">
        <w:rPr>
          <w:rFonts w:eastAsia="Calibri"/>
          <w:lang w:eastAsia="en-GB"/>
        </w:rPr>
        <w:t xml:space="preserve"> je povinen do 10 (deseti) pracovních dnů po skončení jednotlivého školení předložit Objednateli k dílčí akceptaci v listinné i elektronické formě (ve formátu pdf na CD/DVD) následující dokumenty:</w:t>
      </w:r>
      <w:r>
        <w:rPr>
          <w:rFonts w:eastAsia="Calibri"/>
          <w:lang w:eastAsia="en-GB"/>
        </w:rPr>
        <w:t xml:space="preserve"> </w:t>
      </w:r>
    </w:p>
    <w:p w14:paraId="03C81EB3" w14:textId="77777777" w:rsidR="00412A95" w:rsidRDefault="00412A95" w:rsidP="00412A95">
      <w:pPr>
        <w:pStyle w:val="Odstavecseseznamem"/>
        <w:numPr>
          <w:ilvl w:val="0"/>
          <w:numId w:val="34"/>
        </w:numPr>
        <w:ind w:left="2552" w:hanging="425"/>
        <w:rPr>
          <w:rFonts w:eastAsia="Calibri"/>
          <w:lang w:eastAsia="en-GB"/>
        </w:rPr>
      </w:pPr>
      <w:r>
        <w:rPr>
          <w:rFonts w:eastAsia="Calibri"/>
          <w:lang w:eastAsia="en-GB"/>
        </w:rPr>
        <w:t>učební texty a/nebo prezentace;</w:t>
      </w:r>
    </w:p>
    <w:p w14:paraId="2F4E665C" w14:textId="77777777" w:rsidR="00412A95" w:rsidRDefault="00412A95" w:rsidP="00412A95">
      <w:pPr>
        <w:pStyle w:val="Odstavecseseznamem"/>
        <w:numPr>
          <w:ilvl w:val="0"/>
          <w:numId w:val="34"/>
        </w:numPr>
        <w:ind w:left="2552" w:hanging="425"/>
        <w:rPr>
          <w:rFonts w:eastAsia="Calibri"/>
          <w:lang w:eastAsia="en-GB"/>
        </w:rPr>
      </w:pPr>
      <w:r w:rsidRPr="00023377">
        <w:rPr>
          <w:rFonts w:eastAsia="Calibri"/>
          <w:lang w:eastAsia="en-GB"/>
        </w:rPr>
        <w:t>originály prezenčních listin účastníků realizovaných kurzů;</w:t>
      </w:r>
    </w:p>
    <w:p w14:paraId="6DB9AD23" w14:textId="77777777" w:rsidR="00412A95" w:rsidRDefault="00412A95" w:rsidP="00412A95">
      <w:pPr>
        <w:pStyle w:val="Odstavecseseznamem"/>
        <w:numPr>
          <w:ilvl w:val="3"/>
          <w:numId w:val="38"/>
        </w:numPr>
        <w:ind w:left="1985" w:hanging="567"/>
        <w:rPr>
          <w:rFonts w:eastAsia="Calibri"/>
          <w:lang w:eastAsia="en-GB"/>
        </w:rPr>
      </w:pPr>
      <w:r>
        <w:rPr>
          <w:rFonts w:eastAsia="Calibri"/>
          <w:lang w:eastAsia="en-GB"/>
        </w:rPr>
        <w:t>Dílčí akceptace proběhnou do 10 pracovních dnů od skončení každého kurzu. Dílčí akceptace je podmíněna dodržením stanoveného rozsahu, obsahu a kvality školení podle schválených školících materiálů.</w:t>
      </w:r>
    </w:p>
    <w:p w14:paraId="07341021" w14:textId="77777777" w:rsidR="00412A95" w:rsidRDefault="00412A95" w:rsidP="00412A95">
      <w:pPr>
        <w:pStyle w:val="Odstavecseseznamem"/>
        <w:numPr>
          <w:ilvl w:val="3"/>
          <w:numId w:val="38"/>
        </w:numPr>
        <w:ind w:left="1985" w:hanging="567"/>
        <w:rPr>
          <w:rFonts w:eastAsia="Calibri"/>
          <w:lang w:eastAsia="en-GB"/>
        </w:rPr>
      </w:pPr>
      <w:r w:rsidRPr="00023377">
        <w:rPr>
          <w:rFonts w:eastAsia="Calibri"/>
          <w:lang w:eastAsia="en-GB"/>
        </w:rPr>
        <w:lastRenderedPageBreak/>
        <w:t>V případě, že jsou údaje obsažené v Akceptačním protokolu včetně příloh správné a úplné, Objednatel Akceptační protokol ve lhůtě 1</w:t>
      </w:r>
      <w:r>
        <w:rPr>
          <w:rFonts w:eastAsia="Calibri"/>
          <w:lang w:eastAsia="en-GB"/>
        </w:rPr>
        <w:t>5</w:t>
      </w:r>
      <w:r w:rsidRPr="00023377">
        <w:rPr>
          <w:rFonts w:eastAsia="Calibri"/>
          <w:lang w:eastAsia="en-GB"/>
        </w:rPr>
        <w:t xml:space="preserve"> (</w:t>
      </w:r>
      <w:r>
        <w:rPr>
          <w:rFonts w:eastAsia="Calibri"/>
          <w:lang w:eastAsia="en-GB"/>
        </w:rPr>
        <w:t>patnácti</w:t>
      </w:r>
      <w:r w:rsidRPr="00023377">
        <w:rPr>
          <w:rFonts w:eastAsia="Calibri"/>
          <w:lang w:eastAsia="en-GB"/>
        </w:rPr>
        <w:t xml:space="preserve">) pracovních dnů podepíše a předá </w:t>
      </w:r>
      <w:r>
        <w:rPr>
          <w:rFonts w:eastAsia="Calibri"/>
          <w:lang w:eastAsia="en-GB"/>
        </w:rPr>
        <w:t>ho Zhotovitel</w:t>
      </w:r>
      <w:r w:rsidRPr="00023377">
        <w:rPr>
          <w:rFonts w:eastAsia="Calibri"/>
          <w:lang w:eastAsia="en-GB"/>
        </w:rPr>
        <w:t>i.</w:t>
      </w:r>
    </w:p>
    <w:p w14:paraId="735B7191" w14:textId="77777777" w:rsidR="00412A95" w:rsidRDefault="00412A95" w:rsidP="00412A95">
      <w:pPr>
        <w:pStyle w:val="Odstavecseseznamem"/>
        <w:numPr>
          <w:ilvl w:val="3"/>
          <w:numId w:val="38"/>
        </w:numPr>
        <w:ind w:left="1985" w:hanging="567"/>
        <w:rPr>
          <w:rFonts w:eastAsia="Calibri"/>
          <w:lang w:eastAsia="en-GB"/>
        </w:rPr>
      </w:pPr>
      <w:r w:rsidRPr="0026521A">
        <w:rPr>
          <w:rFonts w:eastAsia="Calibri"/>
          <w:lang w:eastAsia="en-GB"/>
        </w:rPr>
        <w:t xml:space="preserve">V případě, že nejsou údaje obsažené v Akceptačním protokolu včetně příloh správné a úplné, je Objednatel oprávněn Akceptační protokol nepodepsat a oznámit </w:t>
      </w:r>
      <w:r>
        <w:rPr>
          <w:rFonts w:eastAsia="Calibri"/>
          <w:lang w:eastAsia="en-GB"/>
        </w:rPr>
        <w:t>Zhotovitel</w:t>
      </w:r>
      <w:r w:rsidRPr="0026521A">
        <w:rPr>
          <w:rFonts w:eastAsia="Calibri"/>
          <w:lang w:eastAsia="en-GB"/>
        </w:rPr>
        <w:t xml:space="preserve">i vady Akceptačního protokolu. </w:t>
      </w:r>
      <w:r>
        <w:rPr>
          <w:rFonts w:eastAsia="Calibri"/>
          <w:lang w:eastAsia="en-GB"/>
        </w:rPr>
        <w:t>Zhotovitel</w:t>
      </w:r>
      <w:r w:rsidRPr="0026521A">
        <w:rPr>
          <w:rFonts w:eastAsia="Calibri"/>
          <w:lang w:eastAsia="en-GB"/>
        </w:rPr>
        <w:t xml:space="preserve"> je povinen vady Objednatele odstranit a zaslat Objednateli upravený Akceptační protokol ve lhůtě do 5 (pěti) pracovních dnů ode dne jeho doručení od Objednatele.</w:t>
      </w:r>
    </w:p>
    <w:p w14:paraId="1620AEA1" w14:textId="77777777" w:rsidR="00412A95" w:rsidRDefault="00412A95" w:rsidP="00412A95">
      <w:pPr>
        <w:pStyle w:val="Odstavecseseznamem"/>
        <w:numPr>
          <w:ilvl w:val="3"/>
          <w:numId w:val="38"/>
        </w:numPr>
        <w:ind w:left="1985" w:hanging="567"/>
        <w:rPr>
          <w:rFonts w:eastAsia="Calibri"/>
          <w:lang w:eastAsia="en-GB"/>
        </w:rPr>
      </w:pPr>
      <w:r w:rsidRPr="0026521A">
        <w:rPr>
          <w:rFonts w:eastAsia="Calibri"/>
          <w:lang w:eastAsia="en-GB"/>
        </w:rPr>
        <w:t xml:space="preserve">Objednatel a </w:t>
      </w:r>
      <w:r>
        <w:rPr>
          <w:rFonts w:eastAsia="Calibri"/>
          <w:lang w:eastAsia="en-GB"/>
        </w:rPr>
        <w:t>Zhotovitel</w:t>
      </w:r>
      <w:r w:rsidRPr="0026521A">
        <w:rPr>
          <w:rFonts w:eastAsia="Calibri"/>
          <w:lang w:eastAsia="en-GB"/>
        </w:rPr>
        <w:t xml:space="preserve"> následně postupují opakovaně </w:t>
      </w:r>
      <w:r>
        <w:rPr>
          <w:rFonts w:eastAsia="Calibri"/>
          <w:lang w:eastAsia="en-GB"/>
        </w:rPr>
        <w:t>podle předchozích bodů této Smlouvy</w:t>
      </w:r>
      <w:r w:rsidRPr="0026521A">
        <w:rPr>
          <w:rFonts w:eastAsia="Calibri"/>
          <w:lang w:eastAsia="en-GB"/>
        </w:rPr>
        <w:t>, a to až do doby, dokud není Akceptační protokol podepsán Objednatelem.</w:t>
      </w:r>
    </w:p>
    <w:p w14:paraId="7ED82024" w14:textId="77777777" w:rsidR="00412A95" w:rsidRPr="00023377" w:rsidRDefault="00412A95" w:rsidP="007348F3">
      <w:pPr>
        <w:pStyle w:val="Odstavecseseznamem"/>
        <w:numPr>
          <w:ilvl w:val="2"/>
          <w:numId w:val="41"/>
        </w:numPr>
        <w:rPr>
          <w:rFonts w:eastAsia="Calibri"/>
          <w:lang w:eastAsia="en-GB"/>
        </w:rPr>
      </w:pPr>
      <w:r w:rsidRPr="00023377">
        <w:rPr>
          <w:rFonts w:eastAsia="Calibri"/>
          <w:lang w:eastAsia="en-GB"/>
        </w:rPr>
        <w:t xml:space="preserve">Akceptační řízení </w:t>
      </w:r>
      <w:r>
        <w:rPr>
          <w:rFonts w:eastAsia="Calibri"/>
          <w:lang w:eastAsia="en-GB"/>
        </w:rPr>
        <w:t>servisní podpory</w:t>
      </w:r>
    </w:p>
    <w:p w14:paraId="4455F41F" w14:textId="768EEE57" w:rsidR="00412A95" w:rsidRDefault="00412A95" w:rsidP="00412A95">
      <w:pPr>
        <w:pStyle w:val="Odstavecseseznamem"/>
        <w:numPr>
          <w:ilvl w:val="3"/>
          <w:numId w:val="38"/>
        </w:numPr>
        <w:ind w:left="1985" w:hanging="567"/>
        <w:rPr>
          <w:rFonts w:eastAsia="Calibri"/>
          <w:lang w:eastAsia="en-GB"/>
        </w:rPr>
      </w:pPr>
      <w:r>
        <w:rPr>
          <w:rFonts w:eastAsia="Calibri"/>
          <w:lang w:eastAsia="en-GB"/>
        </w:rPr>
        <w:t xml:space="preserve">Akceptační řízení služeb servisní podpory probíhá plně v souladu s příslušnými ustanoveními </w:t>
      </w:r>
      <w:r w:rsidR="007348F3">
        <w:rPr>
          <w:rFonts w:eastAsia="Calibri"/>
          <w:lang w:eastAsia="en-GB"/>
        </w:rPr>
        <w:t>s</w:t>
      </w:r>
      <w:r>
        <w:rPr>
          <w:rFonts w:eastAsia="Calibri"/>
          <w:lang w:eastAsia="en-GB"/>
        </w:rPr>
        <w:t xml:space="preserve">mlouvy o poskytování </w:t>
      </w:r>
      <w:r w:rsidR="007348F3">
        <w:rPr>
          <w:rFonts w:eastAsia="Calibri"/>
          <w:lang w:eastAsia="en-GB"/>
        </w:rPr>
        <w:t>Provozní podpory.</w:t>
      </w:r>
    </w:p>
    <w:p w14:paraId="32721D95" w14:textId="60FAFD51"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 xml:space="preserve">Předání se uskuteční fyzickým převzetím (u SW podpory předáním přístupových hesel a uživatelských manuálů, u dokumentace předáním papírové / elektronické verze příslušné dokumentace, u školení provedením příslušného školení) </w:t>
      </w:r>
      <w:r w:rsidR="003C3D36">
        <w:rPr>
          <w:rStyle w:val="Siln"/>
          <w:b w:val="0"/>
        </w:rPr>
        <w:t>Objednatel</w:t>
      </w:r>
      <w:r w:rsidRPr="00D54D95">
        <w:rPr>
          <w:rStyle w:val="Siln"/>
          <w:b w:val="0"/>
        </w:rPr>
        <w:t>em. Předání díla bude oboustranně stvrzeno podpisem předávacího protokolu. Předávací protokol bude podepsán oprávněnými zástupci obou smluvních stran. Dílo se považuje za převzaté a předané okamžikem podpisu předávacího protokolu</w:t>
      </w:r>
      <w:r w:rsidR="007D769D" w:rsidRPr="00D54D95">
        <w:rPr>
          <w:rStyle w:val="Siln"/>
          <w:b w:val="0"/>
        </w:rPr>
        <w:t xml:space="preserve">, v němž </w:t>
      </w:r>
      <w:r w:rsidR="003C3D36">
        <w:rPr>
          <w:rStyle w:val="Siln"/>
          <w:b w:val="0"/>
        </w:rPr>
        <w:t>Objednatel</w:t>
      </w:r>
      <w:r w:rsidR="007D769D" w:rsidRPr="00D54D95">
        <w:rPr>
          <w:rStyle w:val="Siln"/>
          <w:b w:val="0"/>
        </w:rPr>
        <w:t xml:space="preserve"> prohlásí, že dílo přejímá.</w:t>
      </w:r>
    </w:p>
    <w:p w14:paraId="5EE5B35F" w14:textId="532CF5B6"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 xml:space="preserve">Předávací protokol musí obsahovat předmět a charakteristiku předmětu díla, </w:t>
      </w:r>
      <w:r w:rsidR="007D769D" w:rsidRPr="00D54D95">
        <w:rPr>
          <w:rStyle w:val="Siln"/>
          <w:b w:val="0"/>
        </w:rPr>
        <w:t xml:space="preserve">jakož i prohlášení </w:t>
      </w:r>
      <w:r w:rsidR="003C3D36">
        <w:rPr>
          <w:rStyle w:val="Siln"/>
          <w:b w:val="0"/>
        </w:rPr>
        <w:t>Objednatel</w:t>
      </w:r>
      <w:r w:rsidR="007D769D" w:rsidRPr="00D54D95">
        <w:rPr>
          <w:rStyle w:val="Siln"/>
          <w:b w:val="0"/>
        </w:rPr>
        <w:t xml:space="preserve">e dle ust. § 2605 </w:t>
      </w:r>
      <w:proofErr w:type="spellStart"/>
      <w:r w:rsidR="007D769D" w:rsidRPr="00D54D95">
        <w:rPr>
          <w:rStyle w:val="Siln"/>
          <w:b w:val="0"/>
        </w:rPr>
        <w:t>Obč</w:t>
      </w:r>
      <w:proofErr w:type="spellEnd"/>
      <w:r w:rsidR="007D769D" w:rsidRPr="00D54D95">
        <w:rPr>
          <w:rStyle w:val="Siln"/>
          <w:b w:val="0"/>
        </w:rPr>
        <w:t>. zák.</w:t>
      </w:r>
      <w:r w:rsidR="00655A7F" w:rsidRPr="00D54D95">
        <w:rPr>
          <w:rStyle w:val="Siln"/>
          <w:b w:val="0"/>
        </w:rPr>
        <w:t>,</w:t>
      </w:r>
      <w:r w:rsidR="007D769D" w:rsidRPr="00D54D95">
        <w:rPr>
          <w:rStyle w:val="Siln"/>
          <w:b w:val="0"/>
        </w:rPr>
        <w:t xml:space="preserve"> že dílo přejímá předvedena jeho způsobilost sloužit svému účelu. </w:t>
      </w:r>
      <w:r w:rsidRPr="00D54D95">
        <w:rPr>
          <w:rStyle w:val="Siln"/>
          <w:b w:val="0"/>
        </w:rPr>
        <w:t xml:space="preserve">Předávací protokol bude vyhotoven ve třech stejnopisech, z nichž jeden obdrží </w:t>
      </w:r>
      <w:r w:rsidR="003C3D36">
        <w:rPr>
          <w:rStyle w:val="Siln"/>
          <w:b w:val="0"/>
        </w:rPr>
        <w:t>Zhotovitel</w:t>
      </w:r>
      <w:r w:rsidRPr="00D54D95">
        <w:rPr>
          <w:rStyle w:val="Siln"/>
          <w:b w:val="0"/>
        </w:rPr>
        <w:t xml:space="preserve"> a dva </w:t>
      </w:r>
      <w:r w:rsidR="003C3D36">
        <w:rPr>
          <w:rStyle w:val="Siln"/>
          <w:b w:val="0"/>
        </w:rPr>
        <w:t>Objednatel</w:t>
      </w:r>
      <w:r w:rsidRPr="00D54D95">
        <w:rPr>
          <w:rStyle w:val="Siln"/>
          <w:b w:val="0"/>
        </w:rPr>
        <w:t>. Každý stejnopis bude podepsán oběma stranami a má právní sílu originálu.</w:t>
      </w:r>
    </w:p>
    <w:p w14:paraId="2D1F1FFA" w14:textId="39103738"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Řádné provedení dodání SW části, poskytnutí licence a/nebo multilicence, integrace SW řešení a provedení školení uživatelů vč. předání veškeré odpovídající dokumentace, tj. řádné provedení implementace produktu</w:t>
      </w:r>
      <w:r w:rsidR="00655A7F" w:rsidRPr="00D54D95">
        <w:rPr>
          <w:rStyle w:val="Siln"/>
          <w:b w:val="0"/>
        </w:rPr>
        <w:t>,</w:t>
      </w:r>
      <w:r w:rsidRPr="00D54D95">
        <w:rPr>
          <w:rStyle w:val="Siln"/>
          <w:b w:val="0"/>
        </w:rPr>
        <w:t xml:space="preserve"> bude ověřeno v rámci akceptační procedury v průběhu testovacího provozu ukončené oboustranným podpisem akceptačního protokolu. Akceptační procedura zahrnuje ověření řádného zavedení produktu </w:t>
      </w:r>
      <w:r w:rsidR="005C5B77">
        <w:rPr>
          <w:rStyle w:val="Siln"/>
          <w:b w:val="0"/>
        </w:rPr>
        <w:t xml:space="preserve">na každém jednotlivém oddělení </w:t>
      </w:r>
      <w:r w:rsidR="003C3D36">
        <w:rPr>
          <w:rStyle w:val="Siln"/>
          <w:b w:val="0"/>
        </w:rPr>
        <w:t>Objednatel</w:t>
      </w:r>
      <w:r w:rsidRPr="00D54D95">
        <w:rPr>
          <w:rStyle w:val="Siln"/>
          <w:b w:val="0"/>
        </w:rPr>
        <w:t>e v souladu se specifikací stanovenou touto smlouvou a jejími přílohami.</w:t>
      </w:r>
    </w:p>
    <w:p w14:paraId="1E1A72D8" w14:textId="10591348" w:rsidR="005E41FF" w:rsidRPr="00435988" w:rsidRDefault="005E41FF" w:rsidP="00701C6F">
      <w:pPr>
        <w:pStyle w:val="Nzev"/>
        <w:keepNext w:val="0"/>
        <w:numPr>
          <w:ilvl w:val="1"/>
          <w:numId w:val="28"/>
        </w:numPr>
        <w:ind w:left="567" w:hanging="567"/>
        <w:jc w:val="both"/>
        <w:rPr>
          <w:rStyle w:val="Siln"/>
          <w:b w:val="0"/>
        </w:rPr>
      </w:pPr>
      <w:r w:rsidRPr="002B18A7">
        <w:rPr>
          <w:rStyle w:val="Siln"/>
          <w:b w:val="0"/>
        </w:rPr>
        <w:t xml:space="preserve">Veškerá dokumentace projektu bude </w:t>
      </w:r>
      <w:r w:rsidR="003C3D36">
        <w:rPr>
          <w:rStyle w:val="Siln"/>
          <w:b w:val="0"/>
        </w:rPr>
        <w:t>Zhotovitel</w:t>
      </w:r>
      <w:r w:rsidRPr="002B18A7">
        <w:rPr>
          <w:rStyle w:val="Siln"/>
          <w:b w:val="0"/>
        </w:rPr>
        <w:t xml:space="preserve">em </w:t>
      </w:r>
      <w:r w:rsidR="003C3D36">
        <w:rPr>
          <w:rStyle w:val="Siln"/>
          <w:b w:val="0"/>
        </w:rPr>
        <w:t>Objednatel</w:t>
      </w:r>
      <w:r w:rsidRPr="002B18A7">
        <w:rPr>
          <w:rStyle w:val="Siln"/>
          <w:b w:val="0"/>
        </w:rPr>
        <w:t xml:space="preserve">i předávána v originálech, a to jak ve formě </w:t>
      </w:r>
      <w:r w:rsidR="00A642A8">
        <w:rPr>
          <w:rStyle w:val="Siln"/>
          <w:b w:val="0"/>
        </w:rPr>
        <w:t>listinných</w:t>
      </w:r>
      <w:r w:rsidRPr="002B18A7">
        <w:rPr>
          <w:rStyle w:val="Siln"/>
          <w:b w:val="0"/>
        </w:rPr>
        <w:t xml:space="preserve"> dokumentů, tak v elektronické editovatelné podobě. </w:t>
      </w:r>
      <w:r w:rsidR="002B18A7" w:rsidRPr="002B18A7">
        <w:rPr>
          <w:b w:val="0"/>
        </w:rPr>
        <w:t xml:space="preserve">Veškerá dokumentace musí být zhotovena výhradně v českém jazyce, bude dodána ve 2 kopiích v elektronické formě ve standardních </w:t>
      </w:r>
      <w:r w:rsidR="00CC2B5D">
        <w:rPr>
          <w:b w:val="0"/>
        </w:rPr>
        <w:t xml:space="preserve">editovatelných </w:t>
      </w:r>
      <w:r w:rsidR="002B18A7" w:rsidRPr="002B18A7">
        <w:rPr>
          <w:b w:val="0"/>
        </w:rPr>
        <w:t>formátech (např. MS Office) na datovém nosiči a 1x v kopii v</w:t>
      </w:r>
      <w:r w:rsidR="00CC2B5D">
        <w:rPr>
          <w:b w:val="0"/>
        </w:rPr>
        <w:t xml:space="preserve"> listinné </w:t>
      </w:r>
      <w:r w:rsidR="002B18A7" w:rsidRPr="00435988">
        <w:rPr>
          <w:b w:val="0"/>
        </w:rPr>
        <w:t xml:space="preserve">formě. </w:t>
      </w:r>
      <w:r w:rsidR="00634940" w:rsidRPr="00435988">
        <w:rPr>
          <w:rStyle w:val="Siln"/>
          <w:b w:val="0"/>
        </w:rPr>
        <w:t xml:space="preserve">Předána bude uživatelská dokumentace, administrátorská dokumentace, </w:t>
      </w:r>
      <w:r w:rsidR="00634940" w:rsidRPr="00435988">
        <w:rPr>
          <w:b w:val="0"/>
        </w:rPr>
        <w:t>bezpečnostní dokumentace,</w:t>
      </w:r>
      <w:r w:rsidR="00634940" w:rsidRPr="00435988">
        <w:rPr>
          <w:rStyle w:val="NzevChar"/>
          <w:b/>
        </w:rPr>
        <w:t xml:space="preserve"> </w:t>
      </w:r>
      <w:r w:rsidR="00634940" w:rsidRPr="00435988">
        <w:rPr>
          <w:rStyle w:val="Siln"/>
          <w:b w:val="0"/>
        </w:rPr>
        <w:t xml:space="preserve">provozní dokumentace, </w:t>
      </w:r>
      <w:r w:rsidR="00634940" w:rsidRPr="00435988">
        <w:rPr>
          <w:b w:val="0"/>
        </w:rPr>
        <w:t>dokumentace popisující operace zpracování osobních údajů, popis integračních vazeb a</w:t>
      </w:r>
      <w:r w:rsidR="00634940" w:rsidRPr="00435988">
        <w:rPr>
          <w:rStyle w:val="NzevChar"/>
          <w:b/>
        </w:rPr>
        <w:t xml:space="preserve"> </w:t>
      </w:r>
      <w:r w:rsidR="00634940" w:rsidRPr="00435988">
        <w:rPr>
          <w:rStyle w:val="Siln"/>
          <w:b w:val="0"/>
        </w:rPr>
        <w:t>projektová dokumentace v rozsahu odpovídajícím předmětu díla, zejména pak technická dokumentace díla, zápisy z projektových porad a další odpovídající podklady nebo dokumenty související s plněním a dodáním předmětu díla.</w:t>
      </w:r>
    </w:p>
    <w:p w14:paraId="77B484B5" w14:textId="1DEE657C" w:rsidR="005E41FF" w:rsidRPr="00D54D95" w:rsidRDefault="005E41FF" w:rsidP="00701C6F">
      <w:pPr>
        <w:pStyle w:val="Nzev"/>
        <w:keepNext w:val="0"/>
        <w:numPr>
          <w:ilvl w:val="1"/>
          <w:numId w:val="28"/>
        </w:numPr>
        <w:ind w:left="567" w:hanging="567"/>
        <w:jc w:val="both"/>
        <w:rPr>
          <w:rStyle w:val="Siln"/>
          <w:b w:val="0"/>
        </w:rPr>
      </w:pPr>
      <w:r w:rsidRPr="00D54D95">
        <w:rPr>
          <w:rStyle w:val="Siln"/>
          <w:b w:val="0"/>
        </w:rPr>
        <w:t xml:space="preserve">Nejpozději na poslední den provedení předmětu díla, resp. jeho části, svolá </w:t>
      </w:r>
      <w:r w:rsidR="003C3D36">
        <w:rPr>
          <w:rStyle w:val="Siln"/>
          <w:b w:val="0"/>
        </w:rPr>
        <w:t>Zhotovitel</w:t>
      </w:r>
      <w:r w:rsidRPr="00D54D95">
        <w:rPr>
          <w:rStyle w:val="Siln"/>
          <w:b w:val="0"/>
        </w:rPr>
        <w:t xml:space="preserve"> přejímací řízení, kterým bude ukončeno akceptační řízení. Na přejímací řízení přizve </w:t>
      </w:r>
      <w:r w:rsidR="003C3D36">
        <w:rPr>
          <w:rStyle w:val="Siln"/>
          <w:b w:val="0"/>
        </w:rPr>
        <w:t>Zhotovitel</w:t>
      </w:r>
      <w:r w:rsidRPr="00D54D95">
        <w:rPr>
          <w:rStyle w:val="Siln"/>
          <w:b w:val="0"/>
        </w:rPr>
        <w:t xml:space="preserve"> </w:t>
      </w:r>
      <w:r w:rsidR="003C3D36">
        <w:rPr>
          <w:rStyle w:val="Siln"/>
          <w:b w:val="0"/>
        </w:rPr>
        <w:t>Objednatel</w:t>
      </w:r>
      <w:r w:rsidRPr="00D54D95">
        <w:rPr>
          <w:rStyle w:val="Siln"/>
          <w:b w:val="0"/>
        </w:rPr>
        <w:t xml:space="preserve">e, a to písemným oznámením, které musí být doručeno </w:t>
      </w:r>
      <w:r w:rsidR="003C3D36">
        <w:rPr>
          <w:rStyle w:val="Siln"/>
          <w:b w:val="0"/>
        </w:rPr>
        <w:t>Objednatel</w:t>
      </w:r>
      <w:r w:rsidRPr="00D54D95">
        <w:rPr>
          <w:rStyle w:val="Siln"/>
          <w:b w:val="0"/>
        </w:rPr>
        <w:t xml:space="preserve">i alespoň pět pracovních dnů předem. V případě, že nebude </w:t>
      </w:r>
      <w:r w:rsidR="003C3D36">
        <w:rPr>
          <w:rStyle w:val="Siln"/>
          <w:b w:val="0"/>
        </w:rPr>
        <w:t>Objednatel</w:t>
      </w:r>
      <w:r w:rsidRPr="00D54D95">
        <w:rPr>
          <w:rStyle w:val="Siln"/>
          <w:b w:val="0"/>
        </w:rPr>
        <w:t>i řádně a včas doručena výzva k účasti na přejímacím řízení, může dojít k přejímacímu řízení nejdříve po uplynutí pátého pracovního dne ode dne doručení písemné výzvy k zahájení přejímacího řízení.</w:t>
      </w:r>
    </w:p>
    <w:p w14:paraId="2BA389E2" w14:textId="73861768" w:rsidR="002B18A7" w:rsidRDefault="005E41FF" w:rsidP="00701C6F">
      <w:pPr>
        <w:pStyle w:val="Nzev"/>
        <w:keepNext w:val="0"/>
        <w:numPr>
          <w:ilvl w:val="1"/>
          <w:numId w:val="28"/>
        </w:numPr>
        <w:ind w:left="567" w:hanging="567"/>
        <w:jc w:val="both"/>
        <w:rPr>
          <w:rStyle w:val="Siln"/>
          <w:b w:val="0"/>
        </w:rPr>
      </w:pPr>
      <w:r w:rsidRPr="00D54D95">
        <w:rPr>
          <w:rStyle w:val="Siln"/>
          <w:b w:val="0"/>
        </w:rPr>
        <w:t xml:space="preserve">V případě, že se při přejímání předmětu díla </w:t>
      </w:r>
      <w:r w:rsidR="003C3D36">
        <w:rPr>
          <w:rStyle w:val="Siln"/>
          <w:b w:val="0"/>
        </w:rPr>
        <w:t>Objednatel</w:t>
      </w:r>
      <w:r w:rsidRPr="00D54D95">
        <w:rPr>
          <w:rStyle w:val="Siln"/>
          <w:b w:val="0"/>
        </w:rPr>
        <w:t xml:space="preserve">em prokáže, že je </w:t>
      </w:r>
      <w:r w:rsidR="003C3D36">
        <w:rPr>
          <w:rStyle w:val="Siln"/>
          <w:b w:val="0"/>
        </w:rPr>
        <w:t>Zhotovitel</w:t>
      </w:r>
      <w:r w:rsidRPr="00D54D95">
        <w:rPr>
          <w:rStyle w:val="Siln"/>
          <w:b w:val="0"/>
        </w:rPr>
        <w:t>em předáván předmět díla, který nese vady</w:t>
      </w:r>
      <w:r w:rsidR="00A54DEB" w:rsidRPr="00D54D95">
        <w:rPr>
          <w:rStyle w:val="Siln"/>
          <w:b w:val="0"/>
        </w:rPr>
        <w:t xml:space="preserve"> nebo nedodělky</w:t>
      </w:r>
      <w:r w:rsidRPr="00D54D95">
        <w:rPr>
          <w:rStyle w:val="Siln"/>
          <w:b w:val="0"/>
        </w:rPr>
        <w:t xml:space="preserve">, není </w:t>
      </w:r>
      <w:r w:rsidR="003C3D36">
        <w:rPr>
          <w:rStyle w:val="Siln"/>
          <w:b w:val="0"/>
        </w:rPr>
        <w:t>Objednatel</w:t>
      </w:r>
      <w:r w:rsidRPr="00D54D95">
        <w:rPr>
          <w:rStyle w:val="Siln"/>
          <w:b w:val="0"/>
        </w:rPr>
        <w:t xml:space="preserve"> povinen předávaný předmět díla převzít. Tato skutečnost bude uvedena v </w:t>
      </w:r>
      <w:r w:rsidR="00A54DEB" w:rsidRPr="00D54D95">
        <w:rPr>
          <w:rStyle w:val="Siln"/>
          <w:b w:val="0"/>
        </w:rPr>
        <w:t xml:space="preserve">předávacím protokolu tak, že </w:t>
      </w:r>
      <w:r w:rsidR="003C3D36">
        <w:rPr>
          <w:rStyle w:val="Siln"/>
          <w:b w:val="0"/>
        </w:rPr>
        <w:t>Objednatel</w:t>
      </w:r>
      <w:r w:rsidR="00A54DEB" w:rsidRPr="00D54D95">
        <w:rPr>
          <w:rStyle w:val="Siln"/>
          <w:b w:val="0"/>
        </w:rPr>
        <w:t xml:space="preserve"> prohlásí, že dílo nepřebírá a popíše vady a nedodělky, ve kterých spatřuje tento důvod. </w:t>
      </w:r>
      <w:r w:rsidRPr="00D54D95">
        <w:rPr>
          <w:rStyle w:val="Siln"/>
          <w:b w:val="0"/>
        </w:rPr>
        <w:t xml:space="preserve">Po odstranění těchto vad </w:t>
      </w:r>
      <w:r w:rsidR="00A54DEB" w:rsidRPr="00D54D95">
        <w:rPr>
          <w:rStyle w:val="Siln"/>
          <w:b w:val="0"/>
        </w:rPr>
        <w:t xml:space="preserve">a nedodělků </w:t>
      </w:r>
      <w:r w:rsidRPr="00D54D95">
        <w:rPr>
          <w:rStyle w:val="Siln"/>
          <w:b w:val="0"/>
        </w:rPr>
        <w:t xml:space="preserve">předmětu díla, pro které </w:t>
      </w:r>
      <w:r w:rsidR="003C3D36">
        <w:rPr>
          <w:rStyle w:val="Siln"/>
          <w:b w:val="0"/>
        </w:rPr>
        <w:t>Objednatel</w:t>
      </w:r>
      <w:r w:rsidRPr="00D54D95">
        <w:rPr>
          <w:rStyle w:val="Siln"/>
          <w:b w:val="0"/>
        </w:rPr>
        <w:t xml:space="preserve"> odmítl od </w:t>
      </w:r>
      <w:r w:rsidR="003C3D36">
        <w:rPr>
          <w:rStyle w:val="Siln"/>
          <w:b w:val="0"/>
        </w:rPr>
        <w:t>Zhotovitel</w:t>
      </w:r>
      <w:r w:rsidRPr="00D54D95">
        <w:rPr>
          <w:rStyle w:val="Siln"/>
          <w:b w:val="0"/>
        </w:rPr>
        <w:t xml:space="preserve">e předmět díla převzít, se opakuje přejímací řízení analogicky dle tohoto článku smlouvy. V takovém případě bude </w:t>
      </w:r>
      <w:r w:rsidR="00A54DEB" w:rsidRPr="00D54D95">
        <w:rPr>
          <w:rStyle w:val="Siln"/>
          <w:b w:val="0"/>
        </w:rPr>
        <w:t xml:space="preserve">sepsán nový předávací protokol s náležitostmi, tak jak je výše uvedeno. </w:t>
      </w:r>
    </w:p>
    <w:p w14:paraId="1CD463C3" w14:textId="04431FEA" w:rsidR="002B18A7" w:rsidRPr="00570F1A" w:rsidRDefault="003C3D36" w:rsidP="00701C6F">
      <w:pPr>
        <w:pStyle w:val="Nzev"/>
        <w:keepNext w:val="0"/>
        <w:numPr>
          <w:ilvl w:val="1"/>
          <w:numId w:val="28"/>
        </w:numPr>
        <w:ind w:left="567" w:hanging="567"/>
        <w:jc w:val="both"/>
        <w:rPr>
          <w:b w:val="0"/>
        </w:rPr>
      </w:pPr>
      <w:r>
        <w:rPr>
          <w:b w:val="0"/>
        </w:rPr>
        <w:lastRenderedPageBreak/>
        <w:t>Zhotovitel</w:t>
      </w:r>
      <w:r w:rsidR="000834B4" w:rsidRPr="00570F1A">
        <w:rPr>
          <w:b w:val="0"/>
        </w:rPr>
        <w:t xml:space="preserve"> </w:t>
      </w:r>
      <w:r w:rsidR="002B18A7" w:rsidRPr="00570F1A">
        <w:rPr>
          <w:b w:val="0"/>
        </w:rPr>
        <w:t>zajistí podporu v počátku ostrého provozu na produktivním prostředí v délce trvání minimálně 2 týdnů takto:</w:t>
      </w:r>
    </w:p>
    <w:p w14:paraId="1B03F5FA" w14:textId="4E97DDE1" w:rsidR="002B18A7" w:rsidRPr="00570F1A" w:rsidRDefault="002B18A7" w:rsidP="00701C6F">
      <w:pPr>
        <w:pStyle w:val="Odstavecseseznamem"/>
        <w:numPr>
          <w:ilvl w:val="0"/>
          <w:numId w:val="2"/>
        </w:numPr>
        <w:ind w:left="1134" w:hanging="357"/>
      </w:pPr>
      <w:r w:rsidRPr="00570F1A">
        <w:t xml:space="preserve">Fyzická přítomnost (v sídle </w:t>
      </w:r>
      <w:r w:rsidR="00CC2B5D">
        <w:t>Objednatele</w:t>
      </w:r>
      <w:r w:rsidRPr="00570F1A">
        <w:t>) jednoho specialisty dodavatele jeden den v každém týdnu (konkrétní termíny budou upřesněny před zahájením zkušebního provozu).</w:t>
      </w:r>
    </w:p>
    <w:p w14:paraId="02002BE6" w14:textId="1AD0F340" w:rsidR="002B18A7" w:rsidRPr="00570F1A" w:rsidRDefault="002B18A7" w:rsidP="00701C6F">
      <w:pPr>
        <w:pStyle w:val="Odstavecseseznamem"/>
        <w:numPr>
          <w:ilvl w:val="0"/>
          <w:numId w:val="2"/>
        </w:numPr>
        <w:ind w:left="1134" w:hanging="357"/>
      </w:pPr>
      <w:r w:rsidRPr="00570F1A">
        <w:t xml:space="preserve">Možnost technické podpory formou telefonické konzultace se specialistou dodavatele s dostupností maximálně 2 hodin od nahlášení požadavku v pracovní dny v době od 8:00 do 16:30 hod. v termínech bez fyzické přítomnosti specialisty dodavatele v sídle </w:t>
      </w:r>
      <w:r w:rsidR="00CC2B5D">
        <w:t>Objednatel</w:t>
      </w:r>
      <w:r w:rsidRPr="00570F1A">
        <w:t>e v průběhu 2 týdnů podpory.</w:t>
      </w:r>
    </w:p>
    <w:p w14:paraId="1594B556" w14:textId="6F641FF2" w:rsidR="00655A7F" w:rsidRPr="00D54D95" w:rsidRDefault="005E41FF" w:rsidP="00701C6F">
      <w:pPr>
        <w:pStyle w:val="Nzev"/>
        <w:keepNext w:val="0"/>
        <w:numPr>
          <w:ilvl w:val="1"/>
          <w:numId w:val="28"/>
        </w:numPr>
        <w:ind w:left="567" w:hanging="567"/>
        <w:jc w:val="both"/>
        <w:rPr>
          <w:rStyle w:val="Siln"/>
          <w:b w:val="0"/>
        </w:rPr>
      </w:pPr>
      <w:bookmarkStart w:id="24" w:name="_Ref513665482"/>
      <w:r w:rsidRPr="00D54D95">
        <w:rPr>
          <w:rStyle w:val="Siln"/>
          <w:b w:val="0"/>
        </w:rPr>
        <w:t xml:space="preserve">Záruka za jakost jako nedílná součást díla bude </w:t>
      </w:r>
      <w:r w:rsidR="003C3D36">
        <w:rPr>
          <w:rStyle w:val="Siln"/>
          <w:b w:val="0"/>
        </w:rPr>
        <w:t>Zhotovitel</w:t>
      </w:r>
      <w:r w:rsidRPr="00D54D95">
        <w:rPr>
          <w:rStyle w:val="Siln"/>
          <w:b w:val="0"/>
        </w:rPr>
        <w:t xml:space="preserve">em držena po dobu </w:t>
      </w:r>
      <w:r w:rsidR="000834B4">
        <w:rPr>
          <w:rStyle w:val="Siln"/>
          <w:b w:val="0"/>
        </w:rPr>
        <w:t xml:space="preserve">24 </w:t>
      </w:r>
      <w:r w:rsidRPr="00D54D95">
        <w:rPr>
          <w:rStyle w:val="Siln"/>
          <w:b w:val="0"/>
        </w:rPr>
        <w:t>měsíců,</w:t>
      </w:r>
      <w:r w:rsidR="00A54DEB" w:rsidRPr="00D54D95">
        <w:rPr>
          <w:rStyle w:val="Siln"/>
          <w:b w:val="0"/>
        </w:rPr>
        <w:t xml:space="preserve"> když záruční lhůta začíná běžet ode dne předání a převzetí díla.</w:t>
      </w:r>
      <w:bookmarkEnd w:id="24"/>
      <w:r w:rsidR="00CC2B5D">
        <w:rPr>
          <w:rStyle w:val="Siln"/>
          <w:b w:val="0"/>
        </w:rPr>
        <w:t xml:space="preserve"> Součástí standardní záruky je poskytování Provozní podpory za podmínek definovaných touto smlouvu.</w:t>
      </w:r>
    </w:p>
    <w:p w14:paraId="04FD504E" w14:textId="77777777" w:rsidR="005E41FF" w:rsidRPr="00D745B0" w:rsidRDefault="005E41FF" w:rsidP="00701C6F">
      <w:pPr>
        <w:pStyle w:val="Odstavecseseznamem"/>
        <w:ind w:left="360"/>
      </w:pPr>
    </w:p>
    <w:p w14:paraId="465EEFA3" w14:textId="4818E939" w:rsidR="00701C6F" w:rsidRPr="00105BB0" w:rsidRDefault="00701C6F" w:rsidP="00701C6F">
      <w:pPr>
        <w:pStyle w:val="Nadpis1"/>
      </w:pPr>
      <w:bookmarkStart w:id="25" w:name="_Ref512436768"/>
      <w:r w:rsidRPr="00105BB0">
        <w:t>Vlastnické právo, nebezpečí škody na věci a právo užití</w:t>
      </w:r>
      <w:bookmarkEnd w:id="25"/>
    </w:p>
    <w:p w14:paraId="431C2811" w14:textId="42F4F288" w:rsidR="00701C6F" w:rsidRPr="00701C6F" w:rsidRDefault="00701C6F" w:rsidP="00701C6F">
      <w:pPr>
        <w:pStyle w:val="Nzev"/>
        <w:keepNext w:val="0"/>
        <w:numPr>
          <w:ilvl w:val="1"/>
          <w:numId w:val="28"/>
        </w:numPr>
        <w:ind w:left="567" w:hanging="567"/>
        <w:jc w:val="both"/>
        <w:rPr>
          <w:rStyle w:val="Siln"/>
          <w:b w:val="0"/>
        </w:rPr>
      </w:pPr>
      <w:r w:rsidRPr="00701C6F">
        <w:rPr>
          <w:rStyle w:val="Siln"/>
          <w:b w:val="0"/>
        </w:rPr>
        <w:t xml:space="preserve">Zhotovitel prohlašuje, že vlastnické právo a nebezpečí škody na věci k Dílu přechází na Objednatele dnem </w:t>
      </w:r>
      <w:r>
        <w:rPr>
          <w:rStyle w:val="Siln"/>
          <w:b w:val="0"/>
        </w:rPr>
        <w:t>Finální akceptace IS RIS</w:t>
      </w:r>
      <w:r w:rsidRPr="00701C6F">
        <w:rPr>
          <w:rStyle w:val="Siln"/>
          <w:b w:val="0"/>
        </w:rPr>
        <w:t xml:space="preserve">. </w:t>
      </w:r>
    </w:p>
    <w:p w14:paraId="2A39E493" w14:textId="77777777" w:rsidR="00701C6F" w:rsidRPr="00701C6F" w:rsidRDefault="00701C6F" w:rsidP="00701C6F">
      <w:pPr>
        <w:pStyle w:val="Nzev"/>
        <w:keepNext w:val="0"/>
        <w:numPr>
          <w:ilvl w:val="1"/>
          <w:numId w:val="28"/>
        </w:numPr>
        <w:ind w:left="567" w:hanging="567"/>
        <w:jc w:val="both"/>
        <w:rPr>
          <w:rStyle w:val="Siln"/>
          <w:b w:val="0"/>
        </w:rPr>
      </w:pPr>
      <w:r w:rsidRPr="00701C6F">
        <w:rPr>
          <w:rStyle w:val="Siln"/>
          <w:b w:val="0"/>
        </w:rPr>
        <w:t>Vzhledem k tomu, že součástí plnění je i plnění, které může naplňovat znaky autorského díla ve smyslu zákona č. 121/2000 Sb., Zákona o právu autorském, o právech souvisejících s právem autorským a o změně některých zákonů (dále také „AZ“), jsou k těmto částem plnění poskytována příslušná oprávnění za podmínek sjednaných dále v tomto článku Smlouvy, resp. Objednatel je oprávněn veškeré součásti Plnění považované za autorské dílo ve smyslu AZ (dále také „Autorské dílo“ či „Autorská díla“) užívat dle níže uvedených podmínek.</w:t>
      </w:r>
    </w:p>
    <w:p w14:paraId="0A02B16C" w14:textId="77777777" w:rsidR="00701C6F" w:rsidRPr="00701C6F" w:rsidRDefault="00701C6F" w:rsidP="00701C6F">
      <w:pPr>
        <w:pStyle w:val="Nzev"/>
        <w:keepNext w:val="0"/>
        <w:numPr>
          <w:ilvl w:val="1"/>
          <w:numId w:val="28"/>
        </w:numPr>
        <w:ind w:left="567" w:hanging="567"/>
        <w:jc w:val="both"/>
        <w:rPr>
          <w:rStyle w:val="Siln"/>
          <w:b w:val="0"/>
        </w:rPr>
      </w:pPr>
      <w:bookmarkStart w:id="26" w:name="_Ref506149416"/>
      <w:r w:rsidRPr="00701C6F">
        <w:rPr>
          <w:rStyle w:val="Siln"/>
          <w:b w:val="0"/>
        </w:rPr>
        <w:t>Objednatel je oprávněn Autorské dílo užívat dle níže uvedených licenčních podmínek (dále také „Licence“), a to od okamžiku účinnosti poskytnutí Licence, přičemž Zhotovitel poskytuje Objednateli Licenci s účinností, která nastává okamžikem převzetí Plnění či jeho části, jehož je Autorské dílo součástí. Licence je udělena k užití Autorského díla Objednatelem k jakémukoliv účelu a v rozsahu, v jakém uzná za nezbytné, vhodné či přiměřené. Platí přitom následující:</w:t>
      </w:r>
      <w:bookmarkEnd w:id="26"/>
    </w:p>
    <w:p w14:paraId="245D43CB"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Licence je poskytována jako nevýhradní (je-li Autorským dílem počítačový program, vztahuje se Licence ve stejném rozsahu na Autorské dílo ve strojovém i zdrojovém kódu, jakož i na koncepční přípravné materiály);</w:t>
      </w:r>
    </w:p>
    <w:p w14:paraId="28FE8822"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Licence je neomezená, tj. bez časového (udělená na dobu určitou v délce trvání majetkových práv autorských k příslušným Autorským dílům), územního a</w:t>
      </w:r>
      <w:r>
        <w:rPr>
          <w:rFonts w:eastAsia="Calibri"/>
          <w:lang w:eastAsia="en-GB"/>
        </w:rPr>
        <w:t> </w:t>
      </w:r>
      <w:r w:rsidRPr="00105BB0">
        <w:rPr>
          <w:rFonts w:eastAsia="Calibri"/>
          <w:lang w:eastAsia="en-GB"/>
        </w:rPr>
        <w:t>množstevního omezení a pro všechny způsoby užití;</w:t>
      </w:r>
    </w:p>
    <w:p w14:paraId="282B507F"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 xml:space="preserve">Objednatel je oprávněn výsledky činnosti (Autorská díla) užít v původní nebo jinou osobou zpracované či jinak změněné podobě, samostatně nebo v souboru anebo ve spojení s jiným dílem či prvky; </w:t>
      </w:r>
    </w:p>
    <w:p w14:paraId="20BBF32D"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 xml:space="preserve">Licence je bez jakéhokoliv dalšího svolení </w:t>
      </w:r>
      <w:r>
        <w:rPr>
          <w:rFonts w:eastAsia="Calibri"/>
          <w:lang w:eastAsia="en-GB"/>
        </w:rPr>
        <w:t>Zhotovitel</w:t>
      </w:r>
      <w:r w:rsidRPr="00105BB0">
        <w:rPr>
          <w:rFonts w:eastAsia="Calibri"/>
          <w:lang w:eastAsia="en-GB"/>
        </w:rPr>
        <w:t>e poskytnuta Objednateli s</w:t>
      </w:r>
      <w:r>
        <w:rPr>
          <w:rFonts w:eastAsia="Calibri"/>
          <w:lang w:eastAsia="en-GB"/>
        </w:rPr>
        <w:t> </w:t>
      </w:r>
      <w:r w:rsidRPr="00105BB0">
        <w:rPr>
          <w:rFonts w:eastAsia="Calibri"/>
          <w:lang w:eastAsia="en-GB"/>
        </w:rPr>
        <w:t>právem poskytnutí podlicence třetí osobě;</w:t>
      </w:r>
    </w:p>
    <w:p w14:paraId="656CD36C"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 xml:space="preserve">Licence je bez jakéhokoliv dalšího svolení </w:t>
      </w:r>
      <w:r>
        <w:rPr>
          <w:rFonts w:eastAsia="Calibri"/>
          <w:lang w:eastAsia="en-GB"/>
        </w:rPr>
        <w:t>Zhotovitel</w:t>
      </w:r>
      <w:r w:rsidRPr="00105BB0">
        <w:rPr>
          <w:rFonts w:eastAsia="Calibri"/>
          <w:lang w:eastAsia="en-GB"/>
        </w:rPr>
        <w:t>e poskytnuta Objednateli s</w:t>
      </w:r>
      <w:r>
        <w:rPr>
          <w:rFonts w:eastAsia="Calibri"/>
          <w:lang w:eastAsia="en-GB"/>
        </w:rPr>
        <w:t> </w:t>
      </w:r>
      <w:r w:rsidRPr="00105BB0">
        <w:rPr>
          <w:rFonts w:eastAsia="Calibri"/>
          <w:lang w:eastAsia="en-GB"/>
        </w:rPr>
        <w:t>právem jejího postoupení (převodu) jakékoliv třetí osobě;</w:t>
      </w:r>
    </w:p>
    <w:p w14:paraId="1AF7BA6B" w14:textId="77777777" w:rsidR="00701C6F"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Licence se vztahuje automaticky i na všechny nové verze, úpravy a překlady příslušných Autorských děl;</w:t>
      </w:r>
    </w:p>
    <w:p w14:paraId="2CB748BB" w14:textId="77777777" w:rsidR="00701C6F" w:rsidRDefault="00701C6F" w:rsidP="00701C6F">
      <w:pPr>
        <w:pStyle w:val="Odstavecseseznamem"/>
        <w:numPr>
          <w:ilvl w:val="3"/>
          <w:numId w:val="33"/>
        </w:numPr>
        <w:tabs>
          <w:tab w:val="clear" w:pos="720"/>
        </w:tabs>
        <w:ind w:left="1276" w:hanging="567"/>
        <w:rPr>
          <w:rFonts w:eastAsia="Calibri"/>
          <w:lang w:eastAsia="en-GB"/>
        </w:rPr>
      </w:pPr>
      <w:r>
        <w:rPr>
          <w:rFonts w:eastAsia="Calibri"/>
          <w:lang w:eastAsia="en-GB"/>
        </w:rPr>
        <w:t>Zhotovitel</w:t>
      </w:r>
      <w:r w:rsidRPr="00105BB0">
        <w:rPr>
          <w:rFonts w:eastAsia="Calibri"/>
          <w:lang w:eastAsia="en-GB"/>
        </w:rPr>
        <w:t xml:space="preserve"> společně s Licencí poskytuje Objednateli právo provádět jakékoliv modifikace, úpravy, změny Autorského díla a dle svého uvážení do něj zasahovat, zapracovávat ho do dalších Autorských děl, zařazovat ho do děl souborných či</w:t>
      </w:r>
      <w:r>
        <w:rPr>
          <w:rFonts w:eastAsia="Calibri"/>
          <w:lang w:eastAsia="en-GB"/>
        </w:rPr>
        <w:t> </w:t>
      </w:r>
      <w:r w:rsidRPr="00105BB0">
        <w:rPr>
          <w:rFonts w:eastAsia="Calibri"/>
          <w:lang w:eastAsia="en-GB"/>
        </w:rPr>
        <w:t>do</w:t>
      </w:r>
      <w:r>
        <w:rPr>
          <w:rFonts w:eastAsia="Calibri"/>
          <w:lang w:eastAsia="en-GB"/>
        </w:rPr>
        <w:t> </w:t>
      </w:r>
      <w:r w:rsidRPr="00105BB0">
        <w:rPr>
          <w:rFonts w:eastAsia="Calibri"/>
          <w:lang w:eastAsia="en-GB"/>
        </w:rPr>
        <w:t>databází apod., a to i prostřednictvím třetích osob;</w:t>
      </w:r>
    </w:p>
    <w:p w14:paraId="0E6DE7B5" w14:textId="77777777" w:rsidR="00701C6F" w:rsidRPr="00105BB0" w:rsidRDefault="00701C6F" w:rsidP="00701C6F">
      <w:pPr>
        <w:pStyle w:val="Odstavecseseznamem"/>
        <w:numPr>
          <w:ilvl w:val="3"/>
          <w:numId w:val="33"/>
        </w:numPr>
        <w:tabs>
          <w:tab w:val="clear" w:pos="720"/>
        </w:tabs>
        <w:ind w:left="1276" w:hanging="567"/>
        <w:rPr>
          <w:rFonts w:eastAsia="Calibri"/>
          <w:lang w:eastAsia="en-GB"/>
        </w:rPr>
      </w:pPr>
      <w:r w:rsidRPr="00105BB0">
        <w:rPr>
          <w:rFonts w:eastAsia="Calibri"/>
          <w:lang w:eastAsia="en-GB"/>
        </w:rPr>
        <w:t>licenční poplatek za výše uvedená oprávnění k příslušným Autorským dílům je</w:t>
      </w:r>
      <w:r>
        <w:rPr>
          <w:rFonts w:eastAsia="Calibri"/>
          <w:lang w:eastAsia="en-GB"/>
        </w:rPr>
        <w:t> </w:t>
      </w:r>
      <w:r w:rsidRPr="00105BB0">
        <w:rPr>
          <w:rFonts w:eastAsia="Calibri"/>
          <w:lang w:eastAsia="en-GB"/>
        </w:rPr>
        <w:t>zahrnut v ceně za provedení Plnění s přihlédnutím k účelu licence a způsobu a</w:t>
      </w:r>
      <w:r>
        <w:rPr>
          <w:rFonts w:eastAsia="Calibri"/>
          <w:lang w:eastAsia="en-GB"/>
        </w:rPr>
        <w:t> </w:t>
      </w:r>
      <w:r w:rsidRPr="00105BB0">
        <w:rPr>
          <w:rFonts w:eastAsia="Calibri"/>
          <w:lang w:eastAsia="en-GB"/>
        </w:rPr>
        <w:t>okolnostem užití Autorských děl a k územnímu a časovému a množstevnímu rozsahu Licence.</w:t>
      </w:r>
    </w:p>
    <w:p w14:paraId="295EBFF4" w14:textId="36AF9540" w:rsidR="00701C6F" w:rsidRPr="00701C6F" w:rsidRDefault="00701C6F" w:rsidP="00701C6F">
      <w:pPr>
        <w:pStyle w:val="Nzev"/>
        <w:keepNext w:val="0"/>
        <w:numPr>
          <w:ilvl w:val="1"/>
          <w:numId w:val="28"/>
        </w:numPr>
        <w:ind w:left="567" w:hanging="567"/>
        <w:jc w:val="both"/>
        <w:rPr>
          <w:rStyle w:val="Siln"/>
          <w:b w:val="0"/>
        </w:rPr>
      </w:pPr>
      <w:bookmarkStart w:id="27" w:name="_Ref506149456"/>
      <w:r w:rsidRPr="00701C6F">
        <w:rPr>
          <w:rStyle w:val="Siln"/>
          <w:b w:val="0"/>
        </w:rPr>
        <w:lastRenderedPageBreak/>
        <w:t xml:space="preserve">V souvislosti s poskytnutými oprávněními dle bodu </w:t>
      </w:r>
      <w:r w:rsidRPr="00701C6F">
        <w:rPr>
          <w:rStyle w:val="Siln"/>
          <w:b w:val="0"/>
        </w:rPr>
        <w:fldChar w:fldCharType="begin"/>
      </w:r>
      <w:r w:rsidRPr="00701C6F">
        <w:rPr>
          <w:rStyle w:val="Siln"/>
          <w:b w:val="0"/>
        </w:rPr>
        <w:instrText xml:space="preserve"> REF _Ref506149416 \r \h </w:instrText>
      </w:r>
      <w:r>
        <w:rPr>
          <w:rStyle w:val="Siln"/>
          <w:b w:val="0"/>
        </w:rPr>
        <w:instrText xml:space="preserve"> \* MERGEFORMAT </w:instrText>
      </w:r>
      <w:r w:rsidRPr="00701C6F">
        <w:rPr>
          <w:rStyle w:val="Siln"/>
          <w:b w:val="0"/>
        </w:rPr>
      </w:r>
      <w:r w:rsidRPr="00701C6F">
        <w:rPr>
          <w:rStyle w:val="Siln"/>
          <w:b w:val="0"/>
        </w:rPr>
        <w:fldChar w:fldCharType="separate"/>
      </w:r>
      <w:r>
        <w:rPr>
          <w:rStyle w:val="Siln"/>
          <w:b w:val="0"/>
        </w:rPr>
        <w:t>5.3</w:t>
      </w:r>
      <w:r w:rsidRPr="00701C6F">
        <w:rPr>
          <w:rStyle w:val="Siln"/>
          <w:b w:val="0"/>
        </w:rPr>
        <w:fldChar w:fldCharType="end"/>
      </w:r>
      <w:r w:rsidRPr="00701C6F">
        <w:rPr>
          <w:rStyle w:val="Siln"/>
          <w:b w:val="0"/>
        </w:rPr>
        <w:t xml:space="preserve"> Smlouvy je Zhotovitel povinen nejpozději v rámci předání příslušné části plnění předat Objednateli plně komentovaný zdrojový kód každé jednotlivé části Autorského díla, která je počítačovým programem, a která je Objednateli poskytována na základě </w:t>
      </w:r>
      <w:r>
        <w:rPr>
          <w:rStyle w:val="Siln"/>
          <w:b w:val="0"/>
        </w:rPr>
        <w:t>p</w:t>
      </w:r>
      <w:r w:rsidRPr="00701C6F">
        <w:rPr>
          <w:rStyle w:val="Siln"/>
          <w:b w:val="0"/>
        </w:rPr>
        <w:t xml:space="preserve">lnění dle </w:t>
      </w:r>
      <w:r>
        <w:rPr>
          <w:rStyle w:val="Siln"/>
          <w:b w:val="0"/>
        </w:rPr>
        <w:t>této s</w:t>
      </w:r>
      <w:r w:rsidRPr="00701C6F">
        <w:rPr>
          <w:rStyle w:val="Siln"/>
          <w:b w:val="0"/>
        </w:rPr>
        <w:t xml:space="preserve">mlouvy. Zdrojový kód musí být spustitelný v prostředí Objednatele a zaručující možnost ověření, že je kompletní a ve správné verzi, tzn. umožňující kompilaci, instalaci, spuštění a ověření funkcionality, a to včetně podrobné dokumentace zdrojového kódu. Zdrojový kód bude Objednateli Zhotovitelem předán na nepřepisovatelném technickém nosiči dat s viditelně označeným názvem „Zdrojový kód“ a označením počítačového programu či její části a jeho verze a dne předání zdrojového kódu. O předání technického nosiče dat bude </w:t>
      </w:r>
      <w:r>
        <w:rPr>
          <w:rStyle w:val="Siln"/>
          <w:b w:val="0"/>
        </w:rPr>
        <w:t>smluvními s</w:t>
      </w:r>
      <w:r w:rsidRPr="00701C6F">
        <w:rPr>
          <w:rStyle w:val="Siln"/>
          <w:b w:val="0"/>
        </w:rPr>
        <w:t>tranami sepsán a podepsán písemný předávací protokol.</w:t>
      </w:r>
      <w:bookmarkEnd w:id="27"/>
    </w:p>
    <w:p w14:paraId="32F6CC22" w14:textId="253F4F91" w:rsidR="00701C6F" w:rsidRPr="00701C6F" w:rsidRDefault="00701C6F" w:rsidP="00701C6F">
      <w:pPr>
        <w:pStyle w:val="Nzev"/>
        <w:keepNext w:val="0"/>
        <w:numPr>
          <w:ilvl w:val="1"/>
          <w:numId w:val="28"/>
        </w:numPr>
        <w:ind w:left="567" w:hanging="567"/>
        <w:jc w:val="both"/>
        <w:rPr>
          <w:rStyle w:val="Siln"/>
          <w:b w:val="0"/>
        </w:rPr>
      </w:pPr>
      <w:bookmarkStart w:id="28" w:name="_Ref506149633"/>
      <w:r w:rsidRPr="00701C6F">
        <w:rPr>
          <w:rStyle w:val="Siln"/>
          <w:b w:val="0"/>
        </w:rPr>
        <w:t xml:space="preserve">Povinnost Zhotovitele uvedená v bodu </w:t>
      </w:r>
      <w:r w:rsidRPr="00701C6F">
        <w:rPr>
          <w:rStyle w:val="Siln"/>
          <w:b w:val="0"/>
        </w:rPr>
        <w:fldChar w:fldCharType="begin"/>
      </w:r>
      <w:r w:rsidRPr="00701C6F">
        <w:rPr>
          <w:rStyle w:val="Siln"/>
          <w:b w:val="0"/>
        </w:rPr>
        <w:instrText xml:space="preserve"> REF _Ref506149456 \r \h </w:instrText>
      </w:r>
      <w:r>
        <w:rPr>
          <w:rStyle w:val="Siln"/>
          <w:b w:val="0"/>
        </w:rPr>
        <w:instrText xml:space="preserve"> \* MERGEFORMAT </w:instrText>
      </w:r>
      <w:r w:rsidRPr="00701C6F">
        <w:rPr>
          <w:rStyle w:val="Siln"/>
          <w:b w:val="0"/>
        </w:rPr>
      </w:r>
      <w:r w:rsidRPr="00701C6F">
        <w:rPr>
          <w:rStyle w:val="Siln"/>
          <w:b w:val="0"/>
        </w:rPr>
        <w:fldChar w:fldCharType="separate"/>
      </w:r>
      <w:r>
        <w:rPr>
          <w:rStyle w:val="Siln"/>
          <w:b w:val="0"/>
        </w:rPr>
        <w:t>5.4</w:t>
      </w:r>
      <w:r w:rsidRPr="00701C6F">
        <w:rPr>
          <w:rStyle w:val="Siln"/>
          <w:b w:val="0"/>
        </w:rPr>
        <w:fldChar w:fldCharType="end"/>
      </w:r>
      <w:r w:rsidRPr="00701C6F">
        <w:rPr>
          <w:rStyle w:val="Siln"/>
          <w:b w:val="0"/>
        </w:rPr>
        <w:t xml:space="preserve"> Smlouvy se použije i pro jakékoliv opravy, změny, doplnění, upgrade nebo update zdrojového kódu každé jednotlivé části Autorského díla, která je počítačovým programem, k nimž dojde při plnění Smlouvy nebo v rámci záručních oprav (dále také „Změna zdrojového kódu“). Dokumentace Změny zdrojového kódu musí obsahovat podrobný popis a komentář každého zásahu do zdrojového kódu.</w:t>
      </w:r>
      <w:bookmarkEnd w:id="28"/>
    </w:p>
    <w:p w14:paraId="4101FBAF" w14:textId="77777777" w:rsidR="00701C6F" w:rsidRPr="00701C6F" w:rsidRDefault="00701C6F" w:rsidP="00701C6F">
      <w:pPr>
        <w:pStyle w:val="Nzev"/>
        <w:keepNext w:val="0"/>
        <w:numPr>
          <w:ilvl w:val="1"/>
          <w:numId w:val="28"/>
        </w:numPr>
        <w:ind w:left="567" w:hanging="567"/>
        <w:jc w:val="both"/>
        <w:rPr>
          <w:rStyle w:val="Siln"/>
          <w:b w:val="0"/>
        </w:rPr>
      </w:pPr>
      <w:r w:rsidRPr="00701C6F">
        <w:rPr>
          <w:rStyle w:val="Siln"/>
          <w:b w:val="0"/>
        </w:rPr>
        <w:t>Součástí dodávky zahrnující komentovaný zdrojový kód bude také Metodika užití zdrojového kódu umožňující udržení budoucí konzistence zdrojového kódu a komentářů zdrojového kódu.</w:t>
      </w:r>
    </w:p>
    <w:p w14:paraId="04213F6C" w14:textId="18F85B0D" w:rsidR="00701C6F" w:rsidRPr="00701C6F" w:rsidRDefault="00701C6F" w:rsidP="00701C6F">
      <w:pPr>
        <w:pStyle w:val="Nzev"/>
        <w:keepNext w:val="0"/>
        <w:numPr>
          <w:ilvl w:val="1"/>
          <w:numId w:val="28"/>
        </w:numPr>
        <w:ind w:left="567" w:hanging="567"/>
        <w:jc w:val="both"/>
        <w:rPr>
          <w:rStyle w:val="Siln"/>
          <w:b w:val="0"/>
        </w:rPr>
      </w:pPr>
      <w:bookmarkStart w:id="29" w:name="_Ref506149833"/>
      <w:r w:rsidRPr="00701C6F">
        <w:rPr>
          <w:rStyle w:val="Siln"/>
          <w:b w:val="0"/>
        </w:rPr>
        <w:t xml:space="preserve">SW platforma: Součástí </w:t>
      </w:r>
      <w:r>
        <w:rPr>
          <w:rStyle w:val="Siln"/>
          <w:b w:val="0"/>
        </w:rPr>
        <w:t>p</w:t>
      </w:r>
      <w:r w:rsidRPr="00701C6F">
        <w:rPr>
          <w:rStyle w:val="Siln"/>
          <w:b w:val="0"/>
        </w:rPr>
        <w:t xml:space="preserve">lnění dle </w:t>
      </w:r>
      <w:r>
        <w:rPr>
          <w:rStyle w:val="Siln"/>
          <w:b w:val="0"/>
        </w:rPr>
        <w:t>této s</w:t>
      </w:r>
      <w:r w:rsidRPr="00701C6F">
        <w:rPr>
          <w:rStyle w:val="Siln"/>
          <w:b w:val="0"/>
        </w:rPr>
        <w:t xml:space="preserve">mlouvy může být tzv. provozní SW (licence provozních SW potřebných pro provoz dodaného </w:t>
      </w:r>
      <w:r>
        <w:rPr>
          <w:rStyle w:val="Siln"/>
          <w:b w:val="0"/>
        </w:rPr>
        <w:t>d</w:t>
      </w:r>
      <w:r w:rsidRPr="00701C6F">
        <w:rPr>
          <w:rStyle w:val="Siln"/>
          <w:b w:val="0"/>
        </w:rPr>
        <w:t>íla) nebo jiné SW licence</w:t>
      </w:r>
      <w:bookmarkStart w:id="30" w:name="_Hlk512538547"/>
      <w:r w:rsidRPr="00701C6F">
        <w:rPr>
          <w:rStyle w:val="Siln"/>
          <w:b w:val="0"/>
        </w:rPr>
        <w:t xml:space="preserve">, zejména licence podmiňující použití a běh dodaného </w:t>
      </w:r>
      <w:r>
        <w:rPr>
          <w:rStyle w:val="Siln"/>
          <w:b w:val="0"/>
        </w:rPr>
        <w:t>d</w:t>
      </w:r>
      <w:r w:rsidRPr="00701C6F">
        <w:rPr>
          <w:rStyle w:val="Siln"/>
          <w:b w:val="0"/>
        </w:rPr>
        <w:t xml:space="preserve">íla (vlastní licence IS </w:t>
      </w:r>
      <w:r>
        <w:rPr>
          <w:rStyle w:val="Siln"/>
          <w:b w:val="0"/>
        </w:rPr>
        <w:t>RIS</w:t>
      </w:r>
      <w:r w:rsidRPr="00701C6F">
        <w:rPr>
          <w:rStyle w:val="Siln"/>
          <w:b w:val="0"/>
        </w:rPr>
        <w:t xml:space="preserve">) </w:t>
      </w:r>
      <w:bookmarkEnd w:id="30"/>
      <w:r w:rsidRPr="00701C6F">
        <w:rPr>
          <w:rStyle w:val="Siln"/>
          <w:b w:val="0"/>
        </w:rPr>
        <w:t xml:space="preserve">(společně dále jen „SW platforma“), u kterého Zhotovitel nemůže Objednateli poskytnout oprávnění dle bodu </w:t>
      </w:r>
      <w:r w:rsidRPr="00701C6F">
        <w:rPr>
          <w:rStyle w:val="Siln"/>
          <w:b w:val="0"/>
        </w:rPr>
        <w:fldChar w:fldCharType="begin"/>
      </w:r>
      <w:r w:rsidRPr="00701C6F">
        <w:rPr>
          <w:rStyle w:val="Siln"/>
          <w:b w:val="0"/>
        </w:rPr>
        <w:instrText xml:space="preserve"> REF _Ref506149416 \r \h </w:instrText>
      </w:r>
      <w:r>
        <w:rPr>
          <w:rStyle w:val="Siln"/>
          <w:b w:val="0"/>
        </w:rPr>
        <w:instrText xml:space="preserve"> \* MERGEFORMAT </w:instrText>
      </w:r>
      <w:r w:rsidRPr="00701C6F">
        <w:rPr>
          <w:rStyle w:val="Siln"/>
          <w:b w:val="0"/>
        </w:rPr>
      </w:r>
      <w:r w:rsidRPr="00701C6F">
        <w:rPr>
          <w:rStyle w:val="Siln"/>
          <w:b w:val="0"/>
        </w:rPr>
        <w:fldChar w:fldCharType="separate"/>
      </w:r>
      <w:r>
        <w:rPr>
          <w:rStyle w:val="Siln"/>
          <w:b w:val="0"/>
        </w:rPr>
        <w:t>5.3</w:t>
      </w:r>
      <w:r w:rsidRPr="00701C6F">
        <w:rPr>
          <w:rStyle w:val="Siln"/>
          <w:b w:val="0"/>
        </w:rPr>
        <w:fldChar w:fldCharType="end"/>
      </w:r>
      <w:r w:rsidRPr="00701C6F">
        <w:rPr>
          <w:rStyle w:val="Siln"/>
          <w:b w:val="0"/>
        </w:rPr>
        <w:t xml:space="preserve"> Smlouvy nebo to po něm nelze spravedlivě požadovat, a to pouze za splnění některé z následujících podmínek:</w:t>
      </w:r>
      <w:bookmarkEnd w:id="29"/>
    </w:p>
    <w:p w14:paraId="08618F8E" w14:textId="77777777" w:rsidR="00701C6F" w:rsidRDefault="00701C6F" w:rsidP="00701C6F">
      <w:pPr>
        <w:pStyle w:val="Odstavecseseznamem"/>
        <w:numPr>
          <w:ilvl w:val="2"/>
          <w:numId w:val="28"/>
        </w:numPr>
        <w:ind w:left="1418" w:hanging="709"/>
        <w:rPr>
          <w:rFonts w:eastAsia="Calibri"/>
          <w:lang w:eastAsia="en-GB"/>
        </w:rPr>
      </w:pPr>
      <w:bookmarkStart w:id="31" w:name="_Ref506149870"/>
      <w:r w:rsidRPr="00701C6F">
        <w:rPr>
          <w:rFonts w:eastAsia="Calibri"/>
          <w:lang w:eastAsia="en-GB"/>
        </w:rPr>
        <w:t xml:space="preserve">jedná se o SW renomovaných výrobců, jenž je na trhu běžně dostupný, tj. nabízený na území České republiky a který je v době uzavření </w:t>
      </w:r>
      <w:r>
        <w:rPr>
          <w:rFonts w:eastAsia="Calibri"/>
          <w:lang w:eastAsia="en-GB"/>
        </w:rPr>
        <w:t>této s</w:t>
      </w:r>
      <w:r w:rsidRPr="00701C6F">
        <w:rPr>
          <w:rFonts w:eastAsia="Calibri"/>
          <w:lang w:eastAsia="en-GB"/>
        </w:rPr>
        <w:t>mlouvy prokazatelně užíván v produktivním prostředí nejméně u pěti na sobě nezávislých a vzájemně nepropojených subjektů. Zhotovitel je povinen poskytnout Objednateli o této skutečnosti písemné prohlášení a na výzvu Objednatele tuto skutečnost prokázat; nebo</w:t>
      </w:r>
      <w:bookmarkStart w:id="32" w:name="_Ref506149872"/>
      <w:bookmarkEnd w:id="31"/>
    </w:p>
    <w:p w14:paraId="060F687A" w14:textId="210999E4" w:rsidR="00701C6F" w:rsidRPr="00701C6F" w:rsidRDefault="00701C6F" w:rsidP="00701C6F">
      <w:pPr>
        <w:pStyle w:val="Odstavecseseznamem"/>
        <w:numPr>
          <w:ilvl w:val="2"/>
          <w:numId w:val="28"/>
        </w:numPr>
        <w:ind w:left="1418" w:hanging="709"/>
        <w:rPr>
          <w:rFonts w:eastAsia="Calibri"/>
          <w:lang w:eastAsia="en-GB"/>
        </w:rPr>
      </w:pPr>
      <w:r w:rsidRPr="00701C6F">
        <w:rPr>
          <w:rFonts w:eastAsia="Calibri"/>
          <w:lang w:eastAsia="en-GB"/>
        </w:rPr>
        <w:t>jedná se o SW, u kterého Zhotovitel poskytne s ohledem na jeho (i) marginální význam, (</w:t>
      </w:r>
      <w:proofErr w:type="spellStart"/>
      <w:r w:rsidRPr="00701C6F">
        <w:rPr>
          <w:rFonts w:eastAsia="Calibri"/>
          <w:lang w:eastAsia="en-GB"/>
        </w:rPr>
        <w:t>ii</w:t>
      </w:r>
      <w:proofErr w:type="spellEnd"/>
      <w:r w:rsidRPr="00701C6F">
        <w:rPr>
          <w:rFonts w:eastAsia="Calibri"/>
          <w:lang w:eastAsia="en-GB"/>
        </w:rPr>
        <w:t>) nekomplikovanou propojitelnost či (</w:t>
      </w:r>
      <w:proofErr w:type="spellStart"/>
      <w:r w:rsidRPr="00701C6F">
        <w:rPr>
          <w:rFonts w:eastAsia="Calibri"/>
          <w:lang w:eastAsia="en-GB"/>
        </w:rPr>
        <w:t>iii</w:t>
      </w:r>
      <w:proofErr w:type="spellEnd"/>
      <w:r w:rsidRPr="00701C6F">
        <w:rPr>
          <w:rFonts w:eastAsia="Calibri"/>
          <w:lang w:eastAsia="en-GB"/>
        </w:rPr>
        <w:t>) oddělitelnost a nahraditelnost v rámci plnění bez nutnosti vynakládání výraznějších prostředků, písemnou garanci, že další rozvoj plnění jinou osobou než Zhotovitelem je možné provádět bez toho, aby tím byla dotčena práva autorů takového SW, neboť nebude nutné zasahovat do zdrojových kódů takového SW anebo proto, že případné nahrazení takového SW nebude představovat výraznější komplikaci a náklad na straně Objednatele; nebo</w:t>
      </w:r>
      <w:bookmarkEnd w:id="32"/>
    </w:p>
    <w:p w14:paraId="1827CF90" w14:textId="6CFF672C" w:rsidR="00701C6F" w:rsidRPr="00D5068E" w:rsidRDefault="00701C6F" w:rsidP="00701C6F">
      <w:pPr>
        <w:pStyle w:val="Odstavecseseznamem"/>
        <w:numPr>
          <w:ilvl w:val="2"/>
          <w:numId w:val="28"/>
        </w:numPr>
        <w:ind w:left="1276" w:hanging="709"/>
        <w:rPr>
          <w:rFonts w:eastAsia="Calibri"/>
          <w:lang w:eastAsia="en-GB"/>
        </w:rPr>
      </w:pPr>
      <w:bookmarkStart w:id="33" w:name="_Ref506149875"/>
      <w:r>
        <w:rPr>
          <w:rFonts w:eastAsia="Calibri"/>
          <w:lang w:eastAsia="en-GB"/>
        </w:rPr>
        <w:t>Zhotovitel</w:t>
      </w:r>
      <w:r w:rsidRPr="00D5068E">
        <w:rPr>
          <w:rFonts w:eastAsia="Calibri"/>
          <w:lang w:eastAsia="en-GB"/>
        </w:rPr>
        <w:t xml:space="preserve"> Objednateli k </w:t>
      </w:r>
      <w:r>
        <w:rPr>
          <w:rFonts w:eastAsia="Calibri"/>
          <w:lang w:eastAsia="en-GB"/>
        </w:rPr>
        <w:t>SW</w:t>
      </w:r>
      <w:r w:rsidRPr="00D5068E">
        <w:rPr>
          <w:rFonts w:eastAsia="Calibri"/>
          <w:lang w:eastAsia="en-GB"/>
        </w:rPr>
        <w:t xml:space="preserve"> poskytne nebo zprostředkuje poskytnutí úplných komentovaných zdrojových kódů </w:t>
      </w:r>
      <w:r>
        <w:rPr>
          <w:rFonts w:eastAsia="Calibri"/>
          <w:lang w:eastAsia="en-GB"/>
        </w:rPr>
        <w:t>SW</w:t>
      </w:r>
      <w:r w:rsidRPr="00D5068E">
        <w:rPr>
          <w:rFonts w:eastAsia="Calibri"/>
          <w:lang w:eastAsia="en-GB"/>
        </w:rPr>
        <w:t xml:space="preserve"> a bezpodmínečného práva provádět jakékoliv modifikace, úpravy, změny takového </w:t>
      </w:r>
      <w:r>
        <w:rPr>
          <w:rFonts w:eastAsia="Calibri"/>
          <w:lang w:eastAsia="en-GB"/>
        </w:rPr>
        <w:t>SW</w:t>
      </w:r>
      <w:r w:rsidRPr="00D5068E">
        <w:rPr>
          <w:rFonts w:eastAsia="Calibri"/>
          <w:lang w:eastAsia="en-GB"/>
        </w:rPr>
        <w:t xml:space="preserve"> a dle svého uvážení do něj zasahovat, zapracovávat ho do dalších autorských děl, zařazovat ho do děl souborných či do databází apod., a to i prostřednictvím třetích osob. Poskytování zdrojových kódů se řídí body </w:t>
      </w:r>
      <w:r w:rsidRPr="00D5068E">
        <w:rPr>
          <w:rFonts w:eastAsia="Calibri"/>
          <w:lang w:eastAsia="en-GB"/>
        </w:rPr>
        <w:fldChar w:fldCharType="begin"/>
      </w:r>
      <w:r w:rsidRPr="00D5068E">
        <w:rPr>
          <w:rFonts w:eastAsia="Calibri"/>
          <w:lang w:eastAsia="en-GB"/>
        </w:rPr>
        <w:instrText xml:space="preserve"> REF _Ref506149456 \r \h </w:instrText>
      </w:r>
      <w:r w:rsidRPr="00D5068E">
        <w:rPr>
          <w:rFonts w:eastAsia="Calibri"/>
          <w:lang w:eastAsia="en-GB"/>
        </w:rPr>
      </w:r>
      <w:r w:rsidRPr="00D5068E">
        <w:rPr>
          <w:rFonts w:eastAsia="Calibri"/>
          <w:lang w:eastAsia="en-GB"/>
        </w:rPr>
        <w:fldChar w:fldCharType="separate"/>
      </w:r>
      <w:r>
        <w:rPr>
          <w:rFonts w:eastAsia="Calibri"/>
          <w:lang w:eastAsia="en-GB"/>
        </w:rPr>
        <w:t>5.4</w:t>
      </w:r>
      <w:r w:rsidRPr="00D5068E">
        <w:rPr>
          <w:rFonts w:eastAsia="Calibri"/>
          <w:lang w:eastAsia="en-GB"/>
        </w:rPr>
        <w:fldChar w:fldCharType="end"/>
      </w:r>
      <w:r w:rsidRPr="00D5068E">
        <w:rPr>
          <w:rFonts w:eastAsia="Calibri"/>
          <w:lang w:eastAsia="en-GB"/>
        </w:rPr>
        <w:t xml:space="preserve"> a</w:t>
      </w:r>
      <w:r>
        <w:rPr>
          <w:rFonts w:eastAsia="Calibri"/>
          <w:lang w:eastAsia="en-GB"/>
        </w:rPr>
        <w:t> </w:t>
      </w:r>
      <w:r w:rsidRPr="00D5068E">
        <w:rPr>
          <w:rFonts w:eastAsia="Calibri"/>
          <w:lang w:eastAsia="en-GB"/>
        </w:rPr>
        <w:fldChar w:fldCharType="begin"/>
      </w:r>
      <w:r w:rsidRPr="00D5068E">
        <w:rPr>
          <w:rFonts w:eastAsia="Calibri"/>
          <w:lang w:eastAsia="en-GB"/>
        </w:rPr>
        <w:instrText xml:space="preserve"> REF _Ref506149633 \r \h </w:instrText>
      </w:r>
      <w:r w:rsidRPr="00D5068E">
        <w:rPr>
          <w:rFonts w:eastAsia="Calibri"/>
          <w:lang w:eastAsia="en-GB"/>
        </w:rPr>
      </w:r>
      <w:r w:rsidRPr="00D5068E">
        <w:rPr>
          <w:rFonts w:eastAsia="Calibri"/>
          <w:lang w:eastAsia="en-GB"/>
        </w:rPr>
        <w:fldChar w:fldCharType="separate"/>
      </w:r>
      <w:r>
        <w:rPr>
          <w:rFonts w:eastAsia="Calibri"/>
          <w:lang w:eastAsia="en-GB"/>
        </w:rPr>
        <w:t>5.5</w:t>
      </w:r>
      <w:r w:rsidRPr="00D5068E">
        <w:rPr>
          <w:rFonts w:eastAsia="Calibri"/>
          <w:lang w:eastAsia="en-GB"/>
        </w:rPr>
        <w:fldChar w:fldCharType="end"/>
      </w:r>
      <w:r w:rsidRPr="00D5068E">
        <w:rPr>
          <w:rFonts w:eastAsia="Calibri"/>
          <w:lang w:eastAsia="en-GB"/>
        </w:rPr>
        <w:t xml:space="preserve"> </w:t>
      </w:r>
      <w:r>
        <w:rPr>
          <w:rFonts w:eastAsia="Calibri"/>
          <w:lang w:eastAsia="en-GB"/>
        </w:rPr>
        <w:t>této s</w:t>
      </w:r>
      <w:r w:rsidRPr="00D5068E">
        <w:rPr>
          <w:rFonts w:eastAsia="Calibri"/>
          <w:lang w:eastAsia="en-GB"/>
        </w:rPr>
        <w:t xml:space="preserve">mlouvy (dále </w:t>
      </w:r>
      <w:r>
        <w:rPr>
          <w:rFonts w:eastAsia="Calibri"/>
          <w:lang w:eastAsia="en-GB"/>
        </w:rPr>
        <w:t xml:space="preserve">také </w:t>
      </w:r>
      <w:r w:rsidRPr="00D5068E">
        <w:rPr>
          <w:rFonts w:eastAsia="Calibri"/>
          <w:lang w:eastAsia="en-GB"/>
        </w:rPr>
        <w:t>„</w:t>
      </w:r>
      <w:r>
        <w:rPr>
          <w:rFonts w:eastAsia="Calibri"/>
          <w:lang w:eastAsia="en-GB"/>
        </w:rPr>
        <w:t>SW platforma</w:t>
      </w:r>
      <w:r w:rsidRPr="00D5068E">
        <w:rPr>
          <w:rFonts w:eastAsia="Calibri"/>
          <w:lang w:eastAsia="en-GB"/>
        </w:rPr>
        <w:t>“).</w:t>
      </w:r>
      <w:bookmarkEnd w:id="33"/>
    </w:p>
    <w:p w14:paraId="4A52867A" w14:textId="08EC2D12" w:rsidR="00701C6F" w:rsidRDefault="00701C6F" w:rsidP="00701C6F">
      <w:pPr>
        <w:pStyle w:val="Odstavecseseznamem"/>
        <w:numPr>
          <w:ilvl w:val="1"/>
          <w:numId w:val="28"/>
        </w:numPr>
        <w:ind w:left="567" w:hanging="567"/>
        <w:rPr>
          <w:rFonts w:eastAsia="Calibri"/>
          <w:lang w:eastAsia="en-GB"/>
        </w:rPr>
      </w:pPr>
      <w:r w:rsidRPr="00D5068E">
        <w:rPr>
          <w:rFonts w:eastAsia="Calibri"/>
        </w:rPr>
        <w:t xml:space="preserve">V případě užití </w:t>
      </w:r>
      <w:r>
        <w:rPr>
          <w:rFonts w:eastAsia="Calibri"/>
          <w:lang w:eastAsia="en-GB"/>
        </w:rPr>
        <w:t xml:space="preserve">SW platformy </w:t>
      </w:r>
      <w:r w:rsidRPr="00D5068E">
        <w:rPr>
          <w:rFonts w:eastAsia="Calibri"/>
        </w:rPr>
        <w:t xml:space="preserve">v rámci </w:t>
      </w:r>
      <w:r>
        <w:rPr>
          <w:rFonts w:eastAsia="Calibri"/>
        </w:rPr>
        <w:t>p</w:t>
      </w:r>
      <w:r w:rsidRPr="00D5068E">
        <w:rPr>
          <w:rFonts w:eastAsia="Calibri"/>
        </w:rPr>
        <w:t xml:space="preserve">lnění postačí, aby Objednatel nabyl </w:t>
      </w:r>
      <w:r w:rsidRPr="00D5068E">
        <w:rPr>
          <w:rFonts w:eastAsia="Calibri"/>
          <w:lang w:eastAsia="en-GB"/>
        </w:rPr>
        <w:t xml:space="preserve">k </w:t>
      </w:r>
      <w:r>
        <w:rPr>
          <w:rFonts w:eastAsia="Calibri"/>
          <w:lang w:eastAsia="en-GB"/>
        </w:rPr>
        <w:t>SW platformě</w:t>
      </w:r>
      <w:r w:rsidRPr="00D5068E">
        <w:rPr>
          <w:rFonts w:eastAsia="Calibri"/>
          <w:lang w:eastAsia="en-GB"/>
        </w:rPr>
        <w:t xml:space="preserve"> nevýhradní oprávnění užít jej trvale (bez časového omezení) jakýmkoli způsobem, a to na území </w:t>
      </w:r>
      <w:r w:rsidRPr="005F5807">
        <w:rPr>
          <w:rFonts w:eastAsia="Calibri"/>
          <w:lang w:eastAsia="en-GB"/>
        </w:rPr>
        <w:t xml:space="preserve">České republiky a v množstevním rozsahu, který je nezbytný pro pokrytí </w:t>
      </w:r>
      <w:r w:rsidRPr="002F371D">
        <w:rPr>
          <w:rFonts w:eastAsia="Calibri"/>
          <w:lang w:eastAsia="en-GB"/>
        </w:rPr>
        <w:t xml:space="preserve">potřeb Objednatele </w:t>
      </w:r>
      <w:r>
        <w:rPr>
          <w:rFonts w:eastAsia="Calibri"/>
          <w:lang w:eastAsia="en-GB"/>
        </w:rPr>
        <w:t xml:space="preserve">deklarovaných v zadávací dokumentaci veřejné zakázky </w:t>
      </w:r>
      <w:r w:rsidRPr="002F371D">
        <w:rPr>
          <w:rFonts w:eastAsia="Calibri"/>
          <w:lang w:eastAsia="en-GB"/>
        </w:rPr>
        <w:t xml:space="preserve">ke dni uzavření </w:t>
      </w:r>
      <w:r>
        <w:rPr>
          <w:rFonts w:eastAsia="Calibri"/>
          <w:lang w:eastAsia="en-GB"/>
        </w:rPr>
        <w:t>této s</w:t>
      </w:r>
      <w:r w:rsidRPr="002F371D">
        <w:rPr>
          <w:rFonts w:eastAsia="Calibri"/>
          <w:lang w:eastAsia="en-GB"/>
        </w:rPr>
        <w:t>mlouvy (tento množstevní</w:t>
      </w:r>
      <w:r w:rsidRPr="00D5068E">
        <w:rPr>
          <w:rFonts w:eastAsia="Calibri"/>
          <w:lang w:eastAsia="en-GB"/>
        </w:rPr>
        <w:t xml:space="preserve"> rozsah licence platí pouze pro licence k </w:t>
      </w:r>
      <w:r>
        <w:rPr>
          <w:rFonts w:eastAsia="Calibri"/>
          <w:lang w:eastAsia="en-GB"/>
        </w:rPr>
        <w:t>SW platformě</w:t>
      </w:r>
      <w:r w:rsidRPr="00D5068E">
        <w:rPr>
          <w:rFonts w:eastAsia="Calibri"/>
          <w:lang w:eastAsia="en-GB"/>
        </w:rPr>
        <w:t>, jejichž cena je stanovena v závislosti na počtu uživatelů</w:t>
      </w:r>
      <w:r>
        <w:rPr>
          <w:rFonts w:eastAsia="Calibri"/>
          <w:lang w:eastAsia="en-GB"/>
        </w:rPr>
        <w:t xml:space="preserve"> </w:t>
      </w:r>
      <w:bookmarkStart w:id="34" w:name="_Hlk512538658"/>
      <w:r>
        <w:rPr>
          <w:rFonts w:eastAsia="Calibri"/>
          <w:lang w:eastAsia="en-GB"/>
        </w:rPr>
        <w:t>nebo počtu připojovaných koncových zařízení</w:t>
      </w:r>
      <w:bookmarkEnd w:id="34"/>
      <w:r w:rsidRPr="00D5068E">
        <w:rPr>
          <w:rFonts w:eastAsia="Calibri"/>
          <w:lang w:eastAsia="en-GB"/>
        </w:rPr>
        <w:t xml:space="preserve">; u zbývajících licencí k </w:t>
      </w:r>
      <w:r>
        <w:rPr>
          <w:rFonts w:eastAsia="Calibri"/>
          <w:lang w:eastAsia="en-GB"/>
        </w:rPr>
        <w:t xml:space="preserve">SW platformě </w:t>
      </w:r>
      <w:r w:rsidRPr="00D5068E">
        <w:rPr>
          <w:rFonts w:eastAsia="Calibri"/>
          <w:lang w:eastAsia="en-GB"/>
        </w:rPr>
        <w:t xml:space="preserve">platí množstevní rozsah, který je nezbytný k jejich užívání Objednatelem jako součásti plnění dle </w:t>
      </w:r>
      <w:r>
        <w:rPr>
          <w:rFonts w:eastAsia="Calibri"/>
          <w:lang w:eastAsia="en-GB"/>
        </w:rPr>
        <w:t>této s</w:t>
      </w:r>
      <w:r w:rsidRPr="00D5068E">
        <w:rPr>
          <w:rFonts w:eastAsia="Calibri"/>
          <w:lang w:eastAsia="en-GB"/>
        </w:rPr>
        <w:t xml:space="preserve">mlouvy, a k jejich řádnému užívání a zachování jejich funkčnosti po celou dobu trvání příslušných majetkových práv autorských). Součástí oprávnění podle předchozí věty musí být také právo Objednatele do </w:t>
      </w:r>
      <w:r>
        <w:rPr>
          <w:rFonts w:eastAsia="Calibri"/>
          <w:lang w:eastAsia="en-GB"/>
        </w:rPr>
        <w:t>p</w:t>
      </w:r>
      <w:r w:rsidRPr="00D5068E">
        <w:rPr>
          <w:rFonts w:eastAsia="Calibri"/>
          <w:lang w:eastAsia="en-GB"/>
        </w:rPr>
        <w:t xml:space="preserve">latformního software zasahovat, pokud tak stanoví příslušné ustanovení bodu </w:t>
      </w:r>
      <w:r w:rsidRPr="00D5068E">
        <w:rPr>
          <w:rFonts w:eastAsia="Calibri"/>
          <w:lang w:eastAsia="en-GB"/>
        </w:rPr>
        <w:fldChar w:fldCharType="begin"/>
      </w:r>
      <w:r w:rsidRPr="00D5068E">
        <w:rPr>
          <w:rFonts w:eastAsia="Calibri"/>
          <w:lang w:eastAsia="en-GB"/>
        </w:rPr>
        <w:instrText xml:space="preserve"> REF _Ref506149870 \r \h </w:instrText>
      </w:r>
      <w:r w:rsidRPr="00D5068E">
        <w:rPr>
          <w:rFonts w:eastAsia="Calibri"/>
          <w:lang w:eastAsia="en-GB"/>
        </w:rPr>
      </w:r>
      <w:r w:rsidRPr="00D5068E">
        <w:rPr>
          <w:rFonts w:eastAsia="Calibri"/>
          <w:lang w:eastAsia="en-GB"/>
        </w:rPr>
        <w:fldChar w:fldCharType="separate"/>
      </w:r>
      <w:r>
        <w:rPr>
          <w:rFonts w:eastAsia="Calibri"/>
          <w:lang w:eastAsia="en-GB"/>
        </w:rPr>
        <w:t>5.7.1</w:t>
      </w:r>
      <w:r w:rsidRPr="00D5068E">
        <w:rPr>
          <w:rFonts w:eastAsia="Calibri"/>
          <w:lang w:eastAsia="en-GB"/>
        </w:rPr>
        <w:fldChar w:fldCharType="end"/>
      </w:r>
      <w:r w:rsidRPr="00D5068E">
        <w:rPr>
          <w:rFonts w:eastAsia="Calibri"/>
          <w:lang w:eastAsia="en-GB"/>
        </w:rPr>
        <w:t xml:space="preserve">, </w:t>
      </w:r>
      <w:r w:rsidRPr="00D5068E">
        <w:rPr>
          <w:rFonts w:eastAsia="Calibri"/>
          <w:lang w:eastAsia="en-GB"/>
        </w:rPr>
        <w:fldChar w:fldCharType="begin"/>
      </w:r>
      <w:r w:rsidRPr="00D5068E">
        <w:rPr>
          <w:rFonts w:eastAsia="Calibri"/>
          <w:lang w:eastAsia="en-GB"/>
        </w:rPr>
        <w:instrText xml:space="preserve"> REF _Ref506149872 \r \h </w:instrText>
      </w:r>
      <w:r w:rsidRPr="00D5068E">
        <w:rPr>
          <w:rFonts w:eastAsia="Calibri"/>
          <w:lang w:eastAsia="en-GB"/>
        </w:rPr>
      </w:r>
      <w:r w:rsidRPr="00D5068E">
        <w:rPr>
          <w:rFonts w:eastAsia="Calibri"/>
          <w:lang w:eastAsia="en-GB"/>
        </w:rPr>
        <w:fldChar w:fldCharType="separate"/>
      </w:r>
      <w:r>
        <w:rPr>
          <w:rFonts w:eastAsia="Calibri"/>
          <w:lang w:eastAsia="en-GB"/>
        </w:rPr>
        <w:t>5.7.1</w:t>
      </w:r>
      <w:r w:rsidRPr="00D5068E">
        <w:rPr>
          <w:rFonts w:eastAsia="Calibri"/>
          <w:lang w:eastAsia="en-GB"/>
        </w:rPr>
        <w:fldChar w:fldCharType="end"/>
      </w:r>
      <w:r w:rsidRPr="00D5068E">
        <w:rPr>
          <w:rFonts w:eastAsia="Calibri"/>
          <w:lang w:eastAsia="en-GB"/>
        </w:rPr>
        <w:t xml:space="preserve"> či </w:t>
      </w:r>
      <w:r w:rsidRPr="00D5068E">
        <w:rPr>
          <w:rFonts w:eastAsia="Calibri"/>
          <w:lang w:eastAsia="en-GB"/>
        </w:rPr>
        <w:fldChar w:fldCharType="begin"/>
      </w:r>
      <w:r w:rsidRPr="00D5068E">
        <w:rPr>
          <w:rFonts w:eastAsia="Calibri"/>
          <w:lang w:eastAsia="en-GB"/>
        </w:rPr>
        <w:instrText xml:space="preserve"> REF _Ref506149875 \r \h </w:instrText>
      </w:r>
      <w:r w:rsidRPr="00D5068E">
        <w:rPr>
          <w:rFonts w:eastAsia="Calibri"/>
          <w:lang w:eastAsia="en-GB"/>
        </w:rPr>
      </w:r>
      <w:r w:rsidRPr="00D5068E">
        <w:rPr>
          <w:rFonts w:eastAsia="Calibri"/>
          <w:lang w:eastAsia="en-GB"/>
        </w:rPr>
        <w:fldChar w:fldCharType="separate"/>
      </w:r>
      <w:r>
        <w:rPr>
          <w:rFonts w:eastAsia="Calibri"/>
          <w:lang w:eastAsia="en-GB"/>
        </w:rPr>
        <w:t>5.7.3</w:t>
      </w:r>
      <w:r w:rsidRPr="00D5068E">
        <w:rPr>
          <w:rFonts w:eastAsia="Calibri"/>
          <w:lang w:eastAsia="en-GB"/>
        </w:rPr>
        <w:fldChar w:fldCharType="end"/>
      </w:r>
      <w:r w:rsidRPr="00D5068E">
        <w:rPr>
          <w:rFonts w:eastAsia="Calibri"/>
          <w:lang w:eastAsia="en-GB"/>
        </w:rPr>
        <w:t xml:space="preserve"> </w:t>
      </w:r>
      <w:r>
        <w:rPr>
          <w:rFonts w:eastAsia="Calibri"/>
          <w:lang w:eastAsia="en-GB"/>
        </w:rPr>
        <w:t>této s</w:t>
      </w:r>
      <w:r w:rsidRPr="00D5068E">
        <w:rPr>
          <w:rFonts w:eastAsia="Calibri"/>
          <w:lang w:eastAsia="en-GB"/>
        </w:rPr>
        <w:t xml:space="preserve">mlouvy. </w:t>
      </w:r>
      <w:r>
        <w:rPr>
          <w:rFonts w:eastAsia="Calibri"/>
          <w:lang w:eastAsia="en-GB"/>
        </w:rPr>
        <w:t>V</w:t>
      </w:r>
      <w:r w:rsidRPr="00D5068E">
        <w:rPr>
          <w:rFonts w:eastAsia="Calibri"/>
          <w:lang w:eastAsia="en-GB"/>
        </w:rPr>
        <w:t xml:space="preserve">ždy musí být předána </w:t>
      </w:r>
      <w:r>
        <w:rPr>
          <w:rFonts w:eastAsia="Calibri"/>
          <w:lang w:eastAsia="en-GB"/>
        </w:rPr>
        <w:t xml:space="preserve">také </w:t>
      </w:r>
      <w:r w:rsidRPr="00D5068E">
        <w:rPr>
          <w:rFonts w:eastAsia="Calibri"/>
          <w:lang w:eastAsia="en-GB"/>
        </w:rPr>
        <w:t xml:space="preserve">kompletní uživatelská, administrátorská a provozní dokumentace. </w:t>
      </w:r>
    </w:p>
    <w:p w14:paraId="5AFDD4E1" w14:textId="1A006812" w:rsidR="00701C6F" w:rsidRDefault="00701C6F" w:rsidP="00701C6F">
      <w:pPr>
        <w:pStyle w:val="Odstavecseseznamem"/>
        <w:numPr>
          <w:ilvl w:val="1"/>
          <w:numId w:val="28"/>
        </w:numPr>
        <w:ind w:left="567" w:hanging="567"/>
        <w:rPr>
          <w:rFonts w:eastAsia="Calibri"/>
          <w:lang w:eastAsia="en-GB"/>
        </w:rPr>
      </w:pPr>
      <w:r>
        <w:rPr>
          <w:rFonts w:eastAsia="Calibri"/>
          <w:lang w:eastAsia="en-GB"/>
        </w:rPr>
        <w:lastRenderedPageBreak/>
        <w:t>Zhotovitel</w:t>
      </w:r>
      <w:r w:rsidRPr="00D5068E">
        <w:rPr>
          <w:rFonts w:eastAsia="Calibri"/>
          <w:lang w:eastAsia="en-GB"/>
        </w:rPr>
        <w:t xml:space="preserve"> je povinen samostatně zdokumentovat veškeré využití </w:t>
      </w:r>
      <w:r>
        <w:rPr>
          <w:rFonts w:eastAsia="Calibri"/>
          <w:lang w:eastAsia="en-GB"/>
        </w:rPr>
        <w:t>SW platformy</w:t>
      </w:r>
      <w:r w:rsidRPr="00D5068E">
        <w:rPr>
          <w:rFonts w:eastAsia="Calibri"/>
          <w:lang w:eastAsia="en-GB"/>
        </w:rPr>
        <w:t xml:space="preserve"> v rámci </w:t>
      </w:r>
      <w:r>
        <w:rPr>
          <w:rFonts w:eastAsia="Calibri"/>
          <w:lang w:eastAsia="en-GB"/>
        </w:rPr>
        <w:t>d</w:t>
      </w:r>
      <w:r w:rsidRPr="00D5068E">
        <w:rPr>
          <w:rFonts w:eastAsia="Calibri"/>
          <w:lang w:eastAsia="en-GB"/>
        </w:rPr>
        <w:t>íla a</w:t>
      </w:r>
      <w:r>
        <w:rPr>
          <w:rFonts w:eastAsia="Calibri"/>
          <w:lang w:eastAsia="en-GB"/>
        </w:rPr>
        <w:t> </w:t>
      </w:r>
      <w:r w:rsidRPr="00D5068E">
        <w:rPr>
          <w:rFonts w:eastAsia="Calibri"/>
          <w:lang w:eastAsia="en-GB"/>
        </w:rPr>
        <w:t xml:space="preserve">předložit Objednateli ucelený přehled využité </w:t>
      </w:r>
      <w:r>
        <w:rPr>
          <w:rFonts w:eastAsia="Calibri"/>
          <w:lang w:eastAsia="en-GB"/>
        </w:rPr>
        <w:t>SW platformy</w:t>
      </w:r>
      <w:r w:rsidRPr="00D5068E">
        <w:rPr>
          <w:rFonts w:eastAsia="Calibri"/>
          <w:lang w:eastAsia="en-GB"/>
        </w:rPr>
        <w:t xml:space="preserve">, </w:t>
      </w:r>
      <w:r>
        <w:rPr>
          <w:rFonts w:eastAsia="Calibri"/>
          <w:lang w:eastAsia="en-GB"/>
        </w:rPr>
        <w:t xml:space="preserve">jejích </w:t>
      </w:r>
      <w:r w:rsidRPr="00D5068E">
        <w:rPr>
          <w:rFonts w:eastAsia="Calibri"/>
          <w:lang w:eastAsia="en-GB"/>
        </w:rPr>
        <w:t>licenčních podmínek a</w:t>
      </w:r>
      <w:r>
        <w:rPr>
          <w:rFonts w:eastAsia="Calibri"/>
          <w:lang w:eastAsia="en-GB"/>
        </w:rPr>
        <w:t> </w:t>
      </w:r>
      <w:r w:rsidRPr="00D5068E">
        <w:rPr>
          <w:rFonts w:eastAsia="Calibri"/>
          <w:lang w:eastAsia="en-GB"/>
        </w:rPr>
        <w:t xml:space="preserve">alternativních </w:t>
      </w:r>
      <w:r>
        <w:rPr>
          <w:rFonts w:eastAsia="Calibri"/>
          <w:lang w:eastAsia="en-GB"/>
        </w:rPr>
        <w:t>dodavatelů</w:t>
      </w:r>
      <w:r w:rsidRPr="00D5068E">
        <w:rPr>
          <w:rFonts w:eastAsia="Calibri"/>
          <w:lang w:eastAsia="en-GB"/>
        </w:rPr>
        <w:t xml:space="preserve">, a to v rámci samostatného dokumentu nazvaného </w:t>
      </w:r>
      <w:r>
        <w:rPr>
          <w:rFonts w:eastAsia="Calibri"/>
          <w:lang w:eastAsia="en-GB"/>
        </w:rPr>
        <w:t>„SW platforma“</w:t>
      </w:r>
      <w:r w:rsidRPr="00D5068E">
        <w:rPr>
          <w:rFonts w:eastAsia="Calibri"/>
          <w:lang w:eastAsia="en-GB"/>
        </w:rPr>
        <w:t xml:space="preserve"> předloženého Objednateli nejpozději k akceptačnímu milníku </w:t>
      </w:r>
      <w:r>
        <w:rPr>
          <w:rFonts w:eastAsia="Calibri"/>
          <w:lang w:eastAsia="en-GB"/>
        </w:rPr>
        <w:t>Finální akceptace IS RIS</w:t>
      </w:r>
      <w:r w:rsidRPr="00D5068E">
        <w:rPr>
          <w:rFonts w:eastAsia="Calibri"/>
          <w:lang w:eastAsia="en-GB"/>
        </w:rPr>
        <w:t>. Pro akceptaci tohoto dokumentu se přiměřeně užije postup dle bodu</w:t>
      </w:r>
      <w:r w:rsidR="007348F3">
        <w:rPr>
          <w:rFonts w:eastAsia="Calibri"/>
          <w:lang w:eastAsia="en-GB"/>
        </w:rPr>
        <w:t xml:space="preserve"> </w:t>
      </w:r>
      <w:r w:rsidR="007348F3">
        <w:rPr>
          <w:rFonts w:eastAsia="Calibri"/>
          <w:lang w:eastAsia="en-GB"/>
        </w:rPr>
        <w:fldChar w:fldCharType="begin"/>
      </w:r>
      <w:r w:rsidR="007348F3">
        <w:rPr>
          <w:rFonts w:eastAsia="Calibri"/>
          <w:lang w:eastAsia="en-GB"/>
        </w:rPr>
        <w:instrText xml:space="preserve"> REF _Ref506147027 \r \h </w:instrText>
      </w:r>
      <w:r w:rsidR="007348F3">
        <w:rPr>
          <w:rFonts w:eastAsia="Calibri"/>
          <w:lang w:eastAsia="en-GB"/>
        </w:rPr>
      </w:r>
      <w:r w:rsidR="007348F3">
        <w:rPr>
          <w:rFonts w:eastAsia="Calibri"/>
          <w:lang w:eastAsia="en-GB"/>
        </w:rPr>
        <w:fldChar w:fldCharType="separate"/>
      </w:r>
      <w:r w:rsidR="007348F3">
        <w:rPr>
          <w:rFonts w:eastAsia="Calibri"/>
          <w:lang w:eastAsia="en-GB"/>
        </w:rPr>
        <w:t>4.7.2</w:t>
      </w:r>
      <w:r w:rsidR="007348F3">
        <w:rPr>
          <w:rFonts w:eastAsia="Calibri"/>
          <w:lang w:eastAsia="en-GB"/>
        </w:rPr>
        <w:fldChar w:fldCharType="end"/>
      </w:r>
      <w:r w:rsidR="007348F3">
        <w:rPr>
          <w:rFonts w:eastAsia="Calibri"/>
          <w:lang w:eastAsia="en-GB"/>
        </w:rPr>
        <w:t xml:space="preserve"> smlouvy.</w:t>
      </w:r>
    </w:p>
    <w:p w14:paraId="56DC9E6B" w14:textId="73784F7B" w:rsidR="00701C6F" w:rsidRDefault="00701C6F" w:rsidP="00701C6F">
      <w:pPr>
        <w:pStyle w:val="Odstavecseseznamem"/>
        <w:numPr>
          <w:ilvl w:val="1"/>
          <w:numId w:val="28"/>
        </w:numPr>
        <w:ind w:left="567" w:hanging="567"/>
        <w:rPr>
          <w:rFonts w:eastAsia="Calibri"/>
          <w:lang w:eastAsia="en-GB"/>
        </w:rPr>
      </w:pPr>
      <w:r w:rsidRPr="00D5068E">
        <w:rPr>
          <w:rFonts w:eastAsia="Calibri"/>
          <w:lang w:eastAsia="en-GB"/>
        </w:rPr>
        <w:t xml:space="preserve">Je-li součástí Díla tzv. open source software, u kterého </w:t>
      </w:r>
      <w:r>
        <w:rPr>
          <w:rFonts w:eastAsia="Calibri"/>
          <w:lang w:eastAsia="en-GB"/>
        </w:rPr>
        <w:t>Zhotovitel</w:t>
      </w:r>
      <w:r w:rsidRPr="00D5068E">
        <w:rPr>
          <w:rFonts w:eastAsia="Calibri"/>
          <w:lang w:eastAsia="en-GB"/>
        </w:rPr>
        <w:t xml:space="preserve"> nemůže Objednateli poskytnout oprávnění dle odst. </w:t>
      </w:r>
      <w:r w:rsidRPr="00D5068E">
        <w:rPr>
          <w:rFonts w:eastAsia="Calibri"/>
          <w:lang w:eastAsia="en-GB"/>
        </w:rPr>
        <w:fldChar w:fldCharType="begin"/>
      </w:r>
      <w:r w:rsidRPr="00D5068E">
        <w:rPr>
          <w:rFonts w:eastAsia="Calibri"/>
          <w:lang w:eastAsia="en-GB"/>
        </w:rPr>
        <w:instrText xml:space="preserve"> REF _Ref506149416 \r \h </w:instrText>
      </w:r>
      <w:r w:rsidRPr="00D5068E">
        <w:rPr>
          <w:rFonts w:eastAsia="Calibri"/>
          <w:lang w:eastAsia="en-GB"/>
        </w:rPr>
      </w:r>
      <w:r w:rsidRPr="00D5068E">
        <w:rPr>
          <w:rFonts w:eastAsia="Calibri"/>
          <w:lang w:eastAsia="en-GB"/>
        </w:rPr>
        <w:fldChar w:fldCharType="separate"/>
      </w:r>
      <w:r w:rsidR="007348F3">
        <w:rPr>
          <w:rFonts w:eastAsia="Calibri"/>
          <w:lang w:eastAsia="en-GB"/>
        </w:rPr>
        <w:t>5.3</w:t>
      </w:r>
      <w:r w:rsidRPr="00D5068E">
        <w:rPr>
          <w:rFonts w:eastAsia="Calibri"/>
          <w:lang w:eastAsia="en-GB"/>
        </w:rPr>
        <w:fldChar w:fldCharType="end"/>
      </w:r>
      <w:r w:rsidRPr="00D5068E">
        <w:rPr>
          <w:rFonts w:eastAsia="Calibri"/>
          <w:lang w:eastAsia="en-GB"/>
        </w:rPr>
        <w:t xml:space="preserve"> až </w:t>
      </w:r>
      <w:r w:rsidRPr="00D5068E">
        <w:rPr>
          <w:rFonts w:eastAsia="Calibri"/>
          <w:lang w:eastAsia="en-GB"/>
        </w:rPr>
        <w:fldChar w:fldCharType="begin"/>
      </w:r>
      <w:r w:rsidRPr="00D5068E">
        <w:rPr>
          <w:rFonts w:eastAsia="Calibri"/>
          <w:lang w:eastAsia="en-GB"/>
        </w:rPr>
        <w:instrText xml:space="preserve"> REF _Ref506149633 \r \h </w:instrText>
      </w:r>
      <w:r w:rsidRPr="00D5068E">
        <w:rPr>
          <w:rFonts w:eastAsia="Calibri"/>
          <w:lang w:eastAsia="en-GB"/>
        </w:rPr>
      </w:r>
      <w:r w:rsidRPr="00D5068E">
        <w:rPr>
          <w:rFonts w:eastAsia="Calibri"/>
          <w:lang w:eastAsia="en-GB"/>
        </w:rPr>
        <w:fldChar w:fldCharType="separate"/>
      </w:r>
      <w:r w:rsidR="007348F3">
        <w:rPr>
          <w:rFonts w:eastAsia="Calibri"/>
          <w:lang w:eastAsia="en-GB"/>
        </w:rPr>
        <w:t>5.5</w:t>
      </w:r>
      <w:r w:rsidRPr="00D5068E">
        <w:rPr>
          <w:rFonts w:eastAsia="Calibri"/>
          <w:lang w:eastAsia="en-GB"/>
        </w:rPr>
        <w:fldChar w:fldCharType="end"/>
      </w:r>
      <w:r w:rsidRPr="00D5068E">
        <w:rPr>
          <w:rFonts w:eastAsia="Calibri"/>
          <w:lang w:eastAsia="en-GB"/>
        </w:rPr>
        <w:t xml:space="preserve"> Smlouvy nebo to po něm nelze spravedlivě požadovat, je </w:t>
      </w:r>
      <w:r>
        <w:rPr>
          <w:rFonts w:eastAsia="Calibri"/>
          <w:lang w:eastAsia="en-GB"/>
        </w:rPr>
        <w:t>Zhotovitel</w:t>
      </w:r>
      <w:r w:rsidRPr="00D5068E">
        <w:rPr>
          <w:rFonts w:eastAsia="Calibri"/>
          <w:lang w:eastAsia="en-GB"/>
        </w:rPr>
        <w:t xml:space="preserve"> povinen zajistit, aby se jednalo o open source software, který je veřejnosti poskytován zdarma, včetně zdrojových kódů, úplné původní uživatelské, provozní a administrátorské dokumentace a</w:t>
      </w:r>
      <w:r>
        <w:rPr>
          <w:rFonts w:eastAsia="Calibri"/>
          <w:lang w:eastAsia="en-GB"/>
        </w:rPr>
        <w:t> </w:t>
      </w:r>
      <w:r w:rsidRPr="00D5068E">
        <w:rPr>
          <w:rFonts w:eastAsia="Calibri"/>
          <w:lang w:eastAsia="en-GB"/>
        </w:rPr>
        <w:t xml:space="preserve">práva takový software měnit. Současně je </w:t>
      </w:r>
      <w:r>
        <w:rPr>
          <w:rFonts w:eastAsia="Calibri"/>
          <w:lang w:eastAsia="en-GB"/>
        </w:rPr>
        <w:t>Zhotovitel</w:t>
      </w:r>
      <w:r w:rsidRPr="00D5068E">
        <w:rPr>
          <w:rFonts w:eastAsia="Calibri"/>
          <w:lang w:eastAsia="en-GB"/>
        </w:rPr>
        <w:t xml:space="preserve"> povinen zajistit, že právo Objednatele takový open source software užít (např. licence) a způsob jeho použití nesmí kontaminovat zdrojový kód jakékoliv části </w:t>
      </w:r>
      <w:r>
        <w:rPr>
          <w:rFonts w:eastAsia="Calibri"/>
          <w:lang w:eastAsia="en-GB"/>
        </w:rPr>
        <w:t>p</w:t>
      </w:r>
      <w:r w:rsidRPr="00D5068E">
        <w:rPr>
          <w:rFonts w:eastAsia="Calibri"/>
          <w:lang w:eastAsia="en-GB"/>
        </w:rPr>
        <w:t>lnění dle Smlouvy, které jsou počítačovým programem, povinností jejího zveřejnění jakékoliv třetí straně.</w:t>
      </w:r>
    </w:p>
    <w:p w14:paraId="68B6512D" w14:textId="77777777" w:rsidR="00701C6F" w:rsidRDefault="00701C6F" w:rsidP="00701C6F">
      <w:pPr>
        <w:pStyle w:val="Odstavecseseznamem"/>
        <w:numPr>
          <w:ilvl w:val="1"/>
          <w:numId w:val="28"/>
        </w:numPr>
        <w:ind w:left="567" w:hanging="567"/>
        <w:rPr>
          <w:rFonts w:eastAsia="Calibri"/>
          <w:lang w:eastAsia="en-GB"/>
        </w:rPr>
      </w:pPr>
      <w:r w:rsidRPr="00D5068E">
        <w:rPr>
          <w:rFonts w:eastAsia="Calibri"/>
          <w:lang w:eastAsia="en-GB"/>
        </w:rPr>
        <w:t xml:space="preserve">Udělení veškerých práv uvedených v tomto článku Smlouvy nelze ze strany </w:t>
      </w:r>
      <w:r>
        <w:rPr>
          <w:rFonts w:eastAsia="Calibri"/>
          <w:lang w:eastAsia="en-GB"/>
        </w:rPr>
        <w:t>Zhotovitel</w:t>
      </w:r>
      <w:r w:rsidRPr="00D5068E">
        <w:rPr>
          <w:rFonts w:eastAsia="Calibri"/>
          <w:lang w:eastAsia="en-GB"/>
        </w:rPr>
        <w:t xml:space="preserve">e vypovědět a na jejich udělení nemá vliv ukončení účinnosti Smlouvy, pokud nastalo po okamžiku rozhodném pro udělení toho kterého práva. </w:t>
      </w:r>
    </w:p>
    <w:p w14:paraId="3555112D" w14:textId="77777777" w:rsidR="00701C6F" w:rsidRDefault="00701C6F" w:rsidP="00701C6F">
      <w:pPr>
        <w:pStyle w:val="Odstavecseseznamem"/>
        <w:numPr>
          <w:ilvl w:val="1"/>
          <w:numId w:val="28"/>
        </w:numPr>
        <w:ind w:left="567" w:hanging="567"/>
        <w:rPr>
          <w:rFonts w:eastAsia="Calibri"/>
          <w:lang w:eastAsia="en-GB"/>
        </w:rPr>
      </w:pPr>
      <w:r>
        <w:rPr>
          <w:rFonts w:eastAsia="Calibri"/>
          <w:lang w:eastAsia="en-GB"/>
        </w:rPr>
        <w:t>Zhotovitel</w:t>
      </w:r>
      <w:r w:rsidRPr="00D5068E">
        <w:rPr>
          <w:rFonts w:eastAsia="Calibri"/>
          <w:lang w:eastAsia="en-GB"/>
        </w:rPr>
        <w:t xml:space="preserve"> prohlašuje, že veškeré jím dodané </w:t>
      </w:r>
      <w:r>
        <w:rPr>
          <w:rFonts w:eastAsia="Calibri"/>
          <w:lang w:eastAsia="en-GB"/>
        </w:rPr>
        <w:t>p</w:t>
      </w:r>
      <w:r w:rsidRPr="00D5068E">
        <w:rPr>
          <w:rFonts w:eastAsia="Calibri"/>
          <w:lang w:eastAsia="en-GB"/>
        </w:rPr>
        <w:t>lnění bude prosté právních vad a zavazuje se nahradit škodu v plné výši Objednatele v případě, že třetí osoba úspěšně uplatní autorskoprávní nebo jiný nárok plynoucí z právní vady poskytnutého Plnění. V případě, že by nárok třetí osoby vzniklý v</w:t>
      </w:r>
      <w:r>
        <w:rPr>
          <w:rFonts w:eastAsia="Calibri"/>
          <w:lang w:eastAsia="en-GB"/>
        </w:rPr>
        <w:t> </w:t>
      </w:r>
      <w:r w:rsidRPr="00D5068E">
        <w:rPr>
          <w:rFonts w:eastAsia="Calibri"/>
          <w:lang w:eastAsia="en-GB"/>
        </w:rPr>
        <w:t xml:space="preserve">souvislosti s Plněním </w:t>
      </w:r>
      <w:r>
        <w:rPr>
          <w:rFonts w:eastAsia="Calibri"/>
          <w:lang w:eastAsia="en-GB"/>
        </w:rPr>
        <w:t>Zhotovitel</w:t>
      </w:r>
      <w:r w:rsidRPr="00D5068E">
        <w:rPr>
          <w:rFonts w:eastAsia="Calibri"/>
          <w:lang w:eastAsia="en-GB"/>
        </w:rPr>
        <w:t xml:space="preserve">em, bez ohledu na jeho oprávněnost, vedl k dočasnému či trvalému soudnímu zákazu či omezení užívání Plnění či jeho části, zavazuje se </w:t>
      </w:r>
      <w:r>
        <w:rPr>
          <w:rFonts w:eastAsia="Calibri"/>
          <w:lang w:eastAsia="en-GB"/>
        </w:rPr>
        <w:t>Zhotovitel</w:t>
      </w:r>
      <w:r w:rsidRPr="00D5068E">
        <w:rPr>
          <w:rFonts w:eastAsia="Calibri"/>
          <w:lang w:eastAsia="en-GB"/>
        </w:rPr>
        <w:t xml:space="preserve"> zajistit náhradní řešení a minimalizovat dopady takovéto situace, a to bez dopadu na cenu Plnění sjednanou dle</w:t>
      </w:r>
      <w:r>
        <w:rPr>
          <w:rFonts w:eastAsia="Calibri"/>
          <w:lang w:eastAsia="en-GB"/>
        </w:rPr>
        <w:t> </w:t>
      </w:r>
      <w:r w:rsidRPr="00D5068E">
        <w:rPr>
          <w:rFonts w:eastAsia="Calibri"/>
          <w:lang w:eastAsia="en-GB"/>
        </w:rPr>
        <w:t>Smlouvy, přičemž současně nebudou dotčeny ani nároky Objednatele na náhradu škody.</w:t>
      </w:r>
    </w:p>
    <w:p w14:paraId="1B80BF6B" w14:textId="77777777" w:rsidR="00701C6F" w:rsidRDefault="00701C6F" w:rsidP="00701C6F">
      <w:pPr>
        <w:pStyle w:val="Odstavecseseznamem"/>
        <w:numPr>
          <w:ilvl w:val="1"/>
          <w:numId w:val="28"/>
        </w:numPr>
        <w:ind w:left="567" w:hanging="567"/>
        <w:rPr>
          <w:rFonts w:eastAsia="Calibri"/>
          <w:lang w:eastAsia="en-GB"/>
        </w:rPr>
      </w:pPr>
      <w:r w:rsidRPr="00D5068E">
        <w:rPr>
          <w:rFonts w:eastAsia="Calibri"/>
          <w:lang w:eastAsia="en-GB"/>
        </w:rPr>
        <w:t>S nositeli chráněných práv duševního vlastnictví vzniklých v souvislosti s realizací Díla a/nebo s</w:t>
      </w:r>
      <w:r>
        <w:rPr>
          <w:rFonts w:eastAsia="Calibri"/>
          <w:lang w:eastAsia="en-GB"/>
        </w:rPr>
        <w:t> </w:t>
      </w:r>
      <w:r w:rsidRPr="00D5068E">
        <w:rPr>
          <w:rFonts w:eastAsia="Calibri"/>
          <w:lang w:eastAsia="en-GB"/>
        </w:rPr>
        <w:t xml:space="preserve">poskytováním Služeb dle Smlouvy je </w:t>
      </w:r>
      <w:r>
        <w:rPr>
          <w:rFonts w:eastAsia="Calibri"/>
          <w:lang w:eastAsia="en-GB"/>
        </w:rPr>
        <w:t>Zhotovitel</w:t>
      </w:r>
      <w:r w:rsidRPr="00D5068E">
        <w:rPr>
          <w:rFonts w:eastAsia="Calibri"/>
          <w:lang w:eastAsia="en-GB"/>
        </w:rPr>
        <w:t xml:space="preserve"> povinen vždy smluvně či jinak zajistit možnost nakládání s těmito právy Objednatelem v rozsahu definovaném tímto článkem Smlouvy.</w:t>
      </w:r>
    </w:p>
    <w:p w14:paraId="353C3E12" w14:textId="77777777" w:rsidR="00701C6F" w:rsidRDefault="00701C6F" w:rsidP="00701C6F">
      <w:pPr>
        <w:pStyle w:val="Odstavecseseznamem"/>
        <w:numPr>
          <w:ilvl w:val="1"/>
          <w:numId w:val="28"/>
        </w:numPr>
        <w:ind w:left="567" w:hanging="567"/>
        <w:rPr>
          <w:rFonts w:eastAsia="Calibri"/>
          <w:lang w:eastAsia="en-GB"/>
        </w:rPr>
      </w:pPr>
      <w:r>
        <w:rPr>
          <w:rFonts w:eastAsia="Calibri"/>
          <w:lang w:eastAsia="en-GB"/>
        </w:rPr>
        <w:t>Zhotovitel</w:t>
      </w:r>
      <w:r w:rsidRPr="00D5068E">
        <w:rPr>
          <w:rFonts w:eastAsia="Calibri"/>
          <w:lang w:eastAsia="en-GB"/>
        </w:rPr>
        <w:t xml:space="preserve"> podpisem Smlouvy výslovně prohlašuje, že odměna za veškerá oprávnění poskytnutá Objednateli dle tohoto článku Smlouvy je již zahrnuta v ceně za poskytování Plnění dle Smlouvy.</w:t>
      </w:r>
    </w:p>
    <w:p w14:paraId="425A75ED" w14:textId="736BAEAB" w:rsidR="00701C6F" w:rsidRDefault="00701C6F" w:rsidP="00701C6F">
      <w:pPr>
        <w:pStyle w:val="Odstavecseseznamem"/>
        <w:numPr>
          <w:ilvl w:val="1"/>
          <w:numId w:val="28"/>
        </w:numPr>
        <w:ind w:left="567" w:hanging="567"/>
        <w:rPr>
          <w:rFonts w:eastAsia="Calibri"/>
          <w:lang w:eastAsia="en-GB"/>
        </w:rPr>
      </w:pPr>
      <w:r>
        <w:rPr>
          <w:rFonts w:eastAsia="Calibri"/>
          <w:lang w:eastAsia="en-GB"/>
        </w:rPr>
        <w:t>V</w:t>
      </w:r>
      <w:r w:rsidRPr="000E4067">
        <w:rPr>
          <w:rFonts w:eastAsia="Calibri"/>
          <w:lang w:eastAsia="en-GB"/>
        </w:rPr>
        <w:t xml:space="preserve">eškerá data zpracovávaná nejen objednatelem v IS </w:t>
      </w:r>
      <w:r w:rsidR="007348F3">
        <w:rPr>
          <w:rFonts w:eastAsia="Calibri"/>
          <w:lang w:eastAsia="en-GB"/>
        </w:rPr>
        <w:t xml:space="preserve">RIS, ale </w:t>
      </w:r>
      <w:r w:rsidRPr="000E4067">
        <w:rPr>
          <w:rFonts w:eastAsia="Calibri"/>
          <w:lang w:eastAsia="en-GB"/>
        </w:rPr>
        <w:t xml:space="preserve">i v návazných systémech jsou daty </w:t>
      </w:r>
      <w:r w:rsidR="007348F3">
        <w:rPr>
          <w:rFonts w:eastAsia="Calibri"/>
          <w:lang w:eastAsia="en-GB"/>
        </w:rPr>
        <w:t>O</w:t>
      </w:r>
      <w:r w:rsidRPr="000E4067">
        <w:rPr>
          <w:rFonts w:eastAsia="Calibri"/>
          <w:lang w:eastAsia="en-GB"/>
        </w:rPr>
        <w:t xml:space="preserve">bjednatele </w:t>
      </w:r>
      <w:r>
        <w:rPr>
          <w:rFonts w:eastAsia="Calibri"/>
          <w:lang w:eastAsia="en-GB"/>
        </w:rPr>
        <w:t xml:space="preserve">nebo jiných subjektů užívajících IS </w:t>
      </w:r>
      <w:r w:rsidR="007348F3">
        <w:rPr>
          <w:rFonts w:eastAsia="Calibri"/>
          <w:lang w:eastAsia="en-GB"/>
        </w:rPr>
        <w:t xml:space="preserve">RIS </w:t>
      </w:r>
      <w:r w:rsidRPr="000E4067">
        <w:rPr>
          <w:rFonts w:eastAsia="Calibri"/>
          <w:lang w:eastAsia="en-GB"/>
        </w:rPr>
        <w:t xml:space="preserve">a o nakládání s nimi rozhoduje výhradně </w:t>
      </w:r>
      <w:r w:rsidR="007348F3">
        <w:rPr>
          <w:rFonts w:eastAsia="Calibri"/>
          <w:lang w:eastAsia="en-GB"/>
        </w:rPr>
        <w:t>O</w:t>
      </w:r>
      <w:r w:rsidRPr="000E4067">
        <w:rPr>
          <w:rFonts w:eastAsia="Calibri"/>
          <w:lang w:eastAsia="en-GB"/>
        </w:rPr>
        <w:t>bjednatel</w:t>
      </w:r>
      <w:r>
        <w:rPr>
          <w:rFonts w:eastAsia="Calibri"/>
          <w:lang w:eastAsia="en-GB"/>
        </w:rPr>
        <w:t xml:space="preserve"> nebo příslušný jiný subjekt užívající IS </w:t>
      </w:r>
      <w:r w:rsidR="007348F3">
        <w:rPr>
          <w:rFonts w:eastAsia="Calibri"/>
          <w:lang w:eastAsia="en-GB"/>
        </w:rPr>
        <w:t>RIS</w:t>
      </w:r>
      <w:r w:rsidRPr="000E4067">
        <w:rPr>
          <w:rFonts w:eastAsia="Calibri"/>
          <w:lang w:eastAsia="en-GB"/>
        </w:rPr>
        <w:t>.</w:t>
      </w:r>
    </w:p>
    <w:p w14:paraId="0D830109" w14:textId="77777777" w:rsidR="007348F3" w:rsidRPr="007348F3" w:rsidRDefault="007348F3" w:rsidP="007348F3">
      <w:pPr>
        <w:rPr>
          <w:rFonts w:eastAsia="Calibri"/>
          <w:lang w:eastAsia="en-GB"/>
        </w:rPr>
      </w:pPr>
    </w:p>
    <w:p w14:paraId="2F8E512B" w14:textId="76416E1F" w:rsidR="00AA7D91" w:rsidRPr="00E779CA" w:rsidRDefault="00AA7D91" w:rsidP="00701C6F">
      <w:pPr>
        <w:pStyle w:val="Nadpis1"/>
        <w:rPr>
          <w:rStyle w:val="Siln"/>
        </w:rPr>
      </w:pPr>
      <w:r w:rsidRPr="00E779CA">
        <w:rPr>
          <w:rStyle w:val="Siln"/>
        </w:rPr>
        <w:t>Cena a platební podmínky</w:t>
      </w:r>
    </w:p>
    <w:p w14:paraId="01CCAE20" w14:textId="539BB752" w:rsidR="00AA7D91" w:rsidRPr="002B18A7" w:rsidRDefault="00AA7D91" w:rsidP="00701C6F">
      <w:pPr>
        <w:pStyle w:val="Nzev"/>
        <w:keepNext w:val="0"/>
        <w:numPr>
          <w:ilvl w:val="1"/>
          <w:numId w:val="28"/>
        </w:numPr>
        <w:ind w:left="567" w:hanging="567"/>
        <w:jc w:val="both"/>
        <w:rPr>
          <w:rStyle w:val="Siln"/>
          <w:b w:val="0"/>
        </w:rPr>
      </w:pPr>
      <w:r w:rsidRPr="002B18A7">
        <w:rPr>
          <w:rStyle w:val="Siln"/>
          <w:b w:val="0"/>
        </w:rPr>
        <w:t xml:space="preserve">Cena díla </w:t>
      </w:r>
      <w:r w:rsidR="00025335" w:rsidRPr="002B18A7">
        <w:rPr>
          <w:rStyle w:val="Siln"/>
          <w:b w:val="0"/>
        </w:rPr>
        <w:t xml:space="preserve">vymezeného v čl. </w:t>
      </w:r>
      <w:r w:rsidR="002B18A7">
        <w:rPr>
          <w:rStyle w:val="Siln"/>
          <w:b w:val="0"/>
        </w:rPr>
        <w:fldChar w:fldCharType="begin"/>
      </w:r>
      <w:r w:rsidR="002B18A7">
        <w:rPr>
          <w:rStyle w:val="Siln"/>
          <w:b w:val="0"/>
        </w:rPr>
        <w:instrText xml:space="preserve"> REF _Ref513664797 \r \h </w:instrText>
      </w:r>
      <w:r w:rsidR="002B18A7">
        <w:rPr>
          <w:rStyle w:val="Siln"/>
          <w:b w:val="0"/>
        </w:rPr>
      </w:r>
      <w:r w:rsidR="002B18A7">
        <w:rPr>
          <w:rStyle w:val="Siln"/>
          <w:b w:val="0"/>
        </w:rPr>
        <w:fldChar w:fldCharType="separate"/>
      </w:r>
      <w:r w:rsidR="002B18A7">
        <w:rPr>
          <w:rStyle w:val="Siln"/>
          <w:b w:val="0"/>
        </w:rPr>
        <w:t>2.1</w:t>
      </w:r>
      <w:r w:rsidR="002B18A7">
        <w:rPr>
          <w:rStyle w:val="Siln"/>
          <w:b w:val="0"/>
        </w:rPr>
        <w:fldChar w:fldCharType="end"/>
      </w:r>
      <w:r w:rsidR="002B18A7">
        <w:rPr>
          <w:rStyle w:val="Siln"/>
          <w:b w:val="0"/>
        </w:rPr>
        <w:t xml:space="preserve"> </w:t>
      </w:r>
      <w:r w:rsidRPr="002B18A7">
        <w:rPr>
          <w:rStyle w:val="Siln"/>
          <w:b w:val="0"/>
        </w:rPr>
        <w:t xml:space="preserve">je stanovena na základě nabídkové ceny </w:t>
      </w:r>
      <w:r w:rsidR="003C3D36">
        <w:rPr>
          <w:rStyle w:val="Siln"/>
          <w:b w:val="0"/>
        </w:rPr>
        <w:t>Zhotovitel</w:t>
      </w:r>
      <w:r w:rsidRPr="002B18A7">
        <w:rPr>
          <w:rStyle w:val="Siln"/>
          <w:b w:val="0"/>
        </w:rPr>
        <w:t xml:space="preserve">e ze dne </w:t>
      </w:r>
      <w:r w:rsidR="002B18A7" w:rsidRPr="002B18A7">
        <w:rPr>
          <w:rStyle w:val="Siln"/>
          <w:b w:val="0"/>
          <w:highlight w:val="cyan"/>
        </w:rPr>
        <w:t>[</w:t>
      </w:r>
      <w:r w:rsidRPr="002B18A7">
        <w:rPr>
          <w:rStyle w:val="Siln"/>
          <w:b w:val="0"/>
          <w:highlight w:val="cyan"/>
        </w:rPr>
        <w:t>bude doplněno před podpisem smlouvy</w:t>
      </w:r>
      <w:r w:rsidR="002B18A7" w:rsidRPr="002B18A7">
        <w:rPr>
          <w:rStyle w:val="Siln"/>
          <w:b w:val="0"/>
          <w:highlight w:val="cyan"/>
        </w:rPr>
        <w:t>]</w:t>
      </w:r>
      <w:r w:rsidRPr="002B18A7">
        <w:rPr>
          <w:rStyle w:val="Siln"/>
          <w:b w:val="0"/>
        </w:rPr>
        <w:t>, kalkulované v rámci zadávacího řízení na předmět plnění dle této smlouvy a její podrobný rozpis tvoří přílohu č. 2, která je nedílnou součástí této smlouvy.</w:t>
      </w:r>
    </w:p>
    <w:p w14:paraId="18A77803" w14:textId="77777777" w:rsidR="002B18A7" w:rsidRDefault="00AA7D91" w:rsidP="00701C6F">
      <w:pPr>
        <w:pStyle w:val="Nzev"/>
        <w:keepNext w:val="0"/>
        <w:numPr>
          <w:ilvl w:val="1"/>
          <w:numId w:val="28"/>
        </w:numPr>
        <w:ind w:left="567" w:hanging="567"/>
        <w:jc w:val="both"/>
        <w:rPr>
          <w:rStyle w:val="Siln"/>
          <w:b w:val="0"/>
        </w:rPr>
      </w:pPr>
      <w:r w:rsidRPr="002B18A7">
        <w:rPr>
          <w:rStyle w:val="Siln"/>
          <w:b w:val="0"/>
        </w:rPr>
        <w:t xml:space="preserve">Cena díla činí částku ve výši </w:t>
      </w:r>
      <w:r w:rsidR="002B18A7" w:rsidRPr="002B18A7">
        <w:rPr>
          <w:rStyle w:val="Siln"/>
          <w:b w:val="0"/>
          <w:highlight w:val="yellow"/>
        </w:rPr>
        <w:t>[DOPLNÍ DODAVATEL]</w:t>
      </w:r>
      <w:r w:rsidRPr="002B18A7">
        <w:rPr>
          <w:rStyle w:val="Siln"/>
          <w:b w:val="0"/>
        </w:rPr>
        <w:t xml:space="preserve">, Kč bez DPH (slovy: </w:t>
      </w:r>
      <w:r w:rsidR="002B18A7" w:rsidRPr="002B18A7">
        <w:rPr>
          <w:rStyle w:val="Siln"/>
          <w:b w:val="0"/>
          <w:highlight w:val="yellow"/>
        </w:rPr>
        <w:t>[DOPLNÍ DODAVATEL]</w:t>
      </w:r>
      <w:r w:rsidRPr="002B18A7">
        <w:rPr>
          <w:rStyle w:val="Siln"/>
          <w:b w:val="0"/>
        </w:rPr>
        <w:t xml:space="preserve"> korun českých). DPH ve výši </w:t>
      </w:r>
      <w:r w:rsidR="002B18A7" w:rsidRPr="002B18A7">
        <w:rPr>
          <w:rStyle w:val="Siln"/>
          <w:b w:val="0"/>
          <w:highlight w:val="yellow"/>
        </w:rPr>
        <w:t>[DOPLNÍ DODAVATEL]</w:t>
      </w:r>
      <w:r w:rsidRPr="002B18A7">
        <w:rPr>
          <w:rStyle w:val="Siln"/>
          <w:b w:val="0"/>
        </w:rPr>
        <w:t xml:space="preserve"> % činí </w:t>
      </w:r>
      <w:r w:rsidR="002B18A7" w:rsidRPr="002B18A7">
        <w:rPr>
          <w:rStyle w:val="Siln"/>
          <w:b w:val="0"/>
          <w:highlight w:val="yellow"/>
        </w:rPr>
        <w:t>[DOPLNÍ DODAVATEL]</w:t>
      </w:r>
      <w:r w:rsidRPr="002B18A7">
        <w:rPr>
          <w:rStyle w:val="Siln"/>
          <w:b w:val="0"/>
        </w:rPr>
        <w:t xml:space="preserve"> Kč slovy: </w:t>
      </w:r>
      <w:r w:rsidR="002B18A7" w:rsidRPr="002B18A7">
        <w:rPr>
          <w:rStyle w:val="Siln"/>
          <w:b w:val="0"/>
          <w:highlight w:val="yellow"/>
        </w:rPr>
        <w:t>[DOPLNÍ DODAVATEL]</w:t>
      </w:r>
      <w:r w:rsidRPr="002B18A7">
        <w:rPr>
          <w:rStyle w:val="Siln"/>
          <w:b w:val="0"/>
        </w:rPr>
        <w:t xml:space="preserve"> korun českých). Cena díla celkem včetně DPH činí </w:t>
      </w:r>
      <w:r w:rsidR="002B18A7" w:rsidRPr="002B18A7">
        <w:rPr>
          <w:rStyle w:val="Siln"/>
          <w:b w:val="0"/>
          <w:highlight w:val="yellow"/>
        </w:rPr>
        <w:t>[DOPLNÍ DODAVATEL]</w:t>
      </w:r>
      <w:r w:rsidR="002B18A7">
        <w:rPr>
          <w:rStyle w:val="Siln"/>
          <w:b w:val="0"/>
          <w:highlight w:val="yellow"/>
        </w:rPr>
        <w:t xml:space="preserve"> </w:t>
      </w:r>
      <w:r w:rsidRPr="002B18A7">
        <w:rPr>
          <w:rStyle w:val="Siln"/>
          <w:b w:val="0"/>
        </w:rPr>
        <w:t xml:space="preserve">Kč (slovy: </w:t>
      </w:r>
      <w:r w:rsidR="002B18A7" w:rsidRPr="002B18A7">
        <w:rPr>
          <w:rStyle w:val="Siln"/>
          <w:b w:val="0"/>
          <w:highlight w:val="yellow"/>
        </w:rPr>
        <w:t>[DOPLNÍ DODAVATEL]</w:t>
      </w:r>
      <w:r w:rsidRPr="002B18A7">
        <w:rPr>
          <w:rStyle w:val="Siln"/>
          <w:b w:val="0"/>
        </w:rPr>
        <w:t xml:space="preserve"> korun českých).</w:t>
      </w:r>
    </w:p>
    <w:p w14:paraId="30C43B42" w14:textId="682270E7" w:rsidR="002B18A7" w:rsidRDefault="00AA7D91" w:rsidP="00701C6F">
      <w:pPr>
        <w:pStyle w:val="Nzev"/>
        <w:keepNext w:val="0"/>
        <w:numPr>
          <w:ilvl w:val="1"/>
          <w:numId w:val="28"/>
        </w:numPr>
        <w:ind w:left="567" w:hanging="567"/>
        <w:jc w:val="both"/>
        <w:rPr>
          <w:b w:val="0"/>
        </w:rPr>
      </w:pPr>
      <w:r w:rsidRPr="002B18A7">
        <w:rPr>
          <w:b w:val="0"/>
        </w:rPr>
        <w:t xml:space="preserve">Takto ujednaná celková cena díla je cenou fixní, konečnou a závaznou za provedení díla. Rovněž jednotkové ceny uvedené v rozpisu, který tvoří přílohu číslo 2 této smlouvy, ze kterých se celková cena skládá, jsou cenami fixními, konečnými a závaznými. </w:t>
      </w:r>
      <w:r w:rsidR="005C5B77">
        <w:rPr>
          <w:b w:val="0"/>
        </w:rPr>
        <w:t>Celkovou cenu je možné hradit postupně v dílčích částech podle průběhu akceptace částí řešení – tj. podle výsledků akceptace řešení.</w:t>
      </w:r>
    </w:p>
    <w:p w14:paraId="0868EDFD" w14:textId="122F4A7C" w:rsidR="002B18A7" w:rsidRDefault="00AA7D91" w:rsidP="00701C6F">
      <w:pPr>
        <w:pStyle w:val="Nzev"/>
        <w:keepNext w:val="0"/>
        <w:numPr>
          <w:ilvl w:val="1"/>
          <w:numId w:val="28"/>
        </w:numPr>
        <w:ind w:left="567" w:hanging="567"/>
        <w:jc w:val="both"/>
        <w:rPr>
          <w:b w:val="0"/>
        </w:rPr>
      </w:pPr>
      <w:r w:rsidRPr="002B18A7">
        <w:rPr>
          <w:b w:val="0"/>
        </w:rPr>
        <w:t xml:space="preserve">Cena díla zahrnuje zejména dopravu, instalaci a implementaci a </w:t>
      </w:r>
      <w:r w:rsidR="00CC2B5D">
        <w:rPr>
          <w:b w:val="0"/>
        </w:rPr>
        <w:t xml:space="preserve">kompletní </w:t>
      </w:r>
      <w:r w:rsidRPr="002B18A7">
        <w:rPr>
          <w:b w:val="0"/>
        </w:rPr>
        <w:t>zprovoznění díla. Cena díla zahrnuje i náklady na správní poplatky, daně, cla, schvalovací řízení apod. (je-li relevantní), pojištění, přepravní náklady apod. Celková cena díla je stanovena dohodou smluvních stran a jako cena nejvýše přípustná.</w:t>
      </w:r>
    </w:p>
    <w:p w14:paraId="6CDE4D97" w14:textId="77777777" w:rsidR="00AA7D91" w:rsidRPr="002B18A7" w:rsidRDefault="00AA7D91" w:rsidP="00701C6F">
      <w:pPr>
        <w:pStyle w:val="Nzev"/>
        <w:keepNext w:val="0"/>
        <w:numPr>
          <w:ilvl w:val="1"/>
          <w:numId w:val="28"/>
        </w:numPr>
        <w:ind w:left="567" w:hanging="567"/>
        <w:jc w:val="both"/>
        <w:rPr>
          <w:b w:val="0"/>
        </w:rPr>
      </w:pPr>
      <w:r w:rsidRPr="002B18A7">
        <w:rPr>
          <w:b w:val="0"/>
        </w:rPr>
        <w:t xml:space="preserve">Cenu díla je možné překročit pouze v souvislosti se změnou daňových předpisů upravujících výši DPH, přičemž v takovém případě bude ke kupní ceně připočteno DPH ve výši stanovené zákonem </w:t>
      </w:r>
      <w:r w:rsidRPr="002B18A7">
        <w:rPr>
          <w:b w:val="0"/>
        </w:rPr>
        <w:lastRenderedPageBreak/>
        <w:t>č. 235/2004 Sb., o dani z přidané hodnoty, ve znění pozdějších předpisů (dále jen „zákon o dani z přidané hodnoty).</w:t>
      </w:r>
    </w:p>
    <w:p w14:paraId="275384B4" w14:textId="5B8A4E0B" w:rsidR="00AA7D91" w:rsidRPr="002B18A7" w:rsidRDefault="00AA7D91" w:rsidP="00701C6F">
      <w:pPr>
        <w:pStyle w:val="Nzev"/>
        <w:keepNext w:val="0"/>
        <w:numPr>
          <w:ilvl w:val="1"/>
          <w:numId w:val="28"/>
        </w:numPr>
        <w:ind w:left="567" w:hanging="567"/>
        <w:jc w:val="both"/>
        <w:rPr>
          <w:b w:val="0"/>
        </w:rPr>
      </w:pPr>
      <w:r w:rsidRPr="002B18A7">
        <w:rPr>
          <w:b w:val="0"/>
        </w:rPr>
        <w:t xml:space="preserve">Cena díla bude </w:t>
      </w:r>
      <w:r w:rsidR="003C3D36">
        <w:rPr>
          <w:b w:val="0"/>
        </w:rPr>
        <w:t>Objednatel</w:t>
      </w:r>
      <w:r w:rsidRPr="002B18A7">
        <w:rPr>
          <w:b w:val="0"/>
        </w:rPr>
        <w:t xml:space="preserve">em uhrazena v korunách českých (CZK) na základě daňového dokladu (dále jen „faktura“) </w:t>
      </w:r>
      <w:r w:rsidR="00A642A8">
        <w:rPr>
          <w:b w:val="0"/>
        </w:rPr>
        <w:t xml:space="preserve">vystaveného </w:t>
      </w:r>
      <w:r w:rsidR="003C3D36">
        <w:rPr>
          <w:b w:val="0"/>
        </w:rPr>
        <w:t>Zhotovitel</w:t>
      </w:r>
      <w:r w:rsidR="00A642A8">
        <w:rPr>
          <w:b w:val="0"/>
        </w:rPr>
        <w:t>em</w:t>
      </w:r>
      <w:r w:rsidRPr="002B18A7">
        <w:rPr>
          <w:b w:val="0"/>
        </w:rPr>
        <w:t>.</w:t>
      </w:r>
    </w:p>
    <w:p w14:paraId="4A16C821" w14:textId="77777777" w:rsidR="00AA7D91" w:rsidRPr="002B18A7" w:rsidRDefault="00AA7D91" w:rsidP="00701C6F">
      <w:pPr>
        <w:pStyle w:val="Nzev"/>
        <w:keepNext w:val="0"/>
        <w:numPr>
          <w:ilvl w:val="1"/>
          <w:numId w:val="28"/>
        </w:numPr>
        <w:ind w:left="567" w:hanging="567"/>
        <w:jc w:val="both"/>
        <w:rPr>
          <w:b w:val="0"/>
        </w:rPr>
      </w:pPr>
      <w:r w:rsidRPr="002B18A7">
        <w:rPr>
          <w:b w:val="0"/>
        </w:rPr>
        <w:t>Přílohou faktury musí být kopie akceptačního protokolu podepsaného osobami oprávněnými jednat za smluvní strany.</w:t>
      </w:r>
    </w:p>
    <w:p w14:paraId="544C596E" w14:textId="77777777" w:rsidR="00CC2B5D" w:rsidRDefault="00655A7F" w:rsidP="00701C6F">
      <w:pPr>
        <w:pStyle w:val="Nzev"/>
        <w:keepNext w:val="0"/>
        <w:numPr>
          <w:ilvl w:val="1"/>
          <w:numId w:val="28"/>
        </w:numPr>
        <w:ind w:left="567" w:hanging="567"/>
        <w:jc w:val="both"/>
        <w:rPr>
          <w:b w:val="0"/>
        </w:rPr>
      </w:pPr>
      <w:bookmarkStart w:id="35" w:name="_Ref52352906"/>
      <w:r w:rsidRPr="002B18A7">
        <w:rPr>
          <w:b w:val="0"/>
        </w:rPr>
        <w:t xml:space="preserve">Cenu </w:t>
      </w:r>
      <w:r w:rsidR="00AA7D91" w:rsidRPr="002B18A7">
        <w:rPr>
          <w:b w:val="0"/>
        </w:rPr>
        <w:t xml:space="preserve">díla výše </w:t>
      </w:r>
      <w:r w:rsidRPr="002B18A7">
        <w:rPr>
          <w:b w:val="0"/>
        </w:rPr>
        <w:t xml:space="preserve">uvedenou </w:t>
      </w:r>
      <w:r w:rsidR="00AA7D91" w:rsidRPr="002B18A7">
        <w:rPr>
          <w:b w:val="0"/>
        </w:rPr>
        <w:t xml:space="preserve">za dílo, popsané v čl. </w:t>
      </w:r>
      <w:r w:rsidR="002B18A7">
        <w:rPr>
          <w:b w:val="0"/>
        </w:rPr>
        <w:fldChar w:fldCharType="begin"/>
      </w:r>
      <w:r w:rsidR="002B18A7">
        <w:rPr>
          <w:b w:val="0"/>
        </w:rPr>
        <w:instrText xml:space="preserve"> REF _Ref513664797 \r \h </w:instrText>
      </w:r>
      <w:r w:rsidR="002B18A7">
        <w:rPr>
          <w:b w:val="0"/>
        </w:rPr>
      </w:r>
      <w:r w:rsidR="002B18A7">
        <w:rPr>
          <w:b w:val="0"/>
        </w:rPr>
        <w:fldChar w:fldCharType="separate"/>
      </w:r>
      <w:r w:rsidR="002B18A7">
        <w:rPr>
          <w:b w:val="0"/>
        </w:rPr>
        <w:t>2.1</w:t>
      </w:r>
      <w:r w:rsidR="002B18A7">
        <w:rPr>
          <w:b w:val="0"/>
        </w:rPr>
        <w:fldChar w:fldCharType="end"/>
      </w:r>
      <w:r w:rsidR="002B18A7">
        <w:rPr>
          <w:b w:val="0"/>
        </w:rPr>
        <w:t xml:space="preserve"> </w:t>
      </w:r>
      <w:r w:rsidR="00AA7D91" w:rsidRPr="002B18A7">
        <w:rPr>
          <w:b w:val="0"/>
        </w:rPr>
        <w:t>této smlouvy tvořící předmět této smlouvy tak, jak je popsán po jednotlivých dodávkách</w:t>
      </w:r>
      <w:r w:rsidRPr="002B18A7">
        <w:rPr>
          <w:b w:val="0"/>
        </w:rPr>
        <w:t>,</w:t>
      </w:r>
      <w:r w:rsidR="00AA7D91" w:rsidRPr="002B18A7">
        <w:rPr>
          <w:b w:val="0"/>
        </w:rPr>
        <w:t xml:space="preserve"> zaplatí </w:t>
      </w:r>
      <w:r w:rsidR="003C3D36">
        <w:rPr>
          <w:b w:val="0"/>
        </w:rPr>
        <w:t>Objednatel</w:t>
      </w:r>
      <w:r w:rsidR="00AA7D91" w:rsidRPr="002B18A7">
        <w:rPr>
          <w:b w:val="0"/>
        </w:rPr>
        <w:t xml:space="preserve"> </w:t>
      </w:r>
      <w:r w:rsidR="003C3D36">
        <w:rPr>
          <w:b w:val="0"/>
        </w:rPr>
        <w:t>Zhotovitel</w:t>
      </w:r>
      <w:r w:rsidR="00AA7D91" w:rsidRPr="002B18A7">
        <w:rPr>
          <w:b w:val="0"/>
        </w:rPr>
        <w:t>i dle podmínek jeho předání a převzetí uvedených v této smlouvě.</w:t>
      </w:r>
      <w:r w:rsidR="00F04C3F">
        <w:rPr>
          <w:b w:val="0"/>
        </w:rPr>
        <w:t xml:space="preserve"> Jednotlivé dodávky odpovídají hlavním milníkům dodávky tak, jak jsou definovány v příloze č. 3 „Závazný harmonogram plnění“ této smlouvy. Jedná se o milníky</w:t>
      </w:r>
      <w:r w:rsidR="00CC2B5D">
        <w:rPr>
          <w:b w:val="0"/>
        </w:rPr>
        <w:t>:</w:t>
      </w:r>
      <w:bookmarkEnd w:id="35"/>
    </w:p>
    <w:p w14:paraId="1A17C1BB" w14:textId="36C3CA29" w:rsidR="00AF6F62" w:rsidRDefault="00AF6F62" w:rsidP="00701C6F">
      <w:pPr>
        <w:pStyle w:val="Nzev"/>
        <w:keepNext w:val="0"/>
        <w:numPr>
          <w:ilvl w:val="0"/>
          <w:numId w:val="32"/>
        </w:numPr>
        <w:ind w:left="1134"/>
        <w:jc w:val="both"/>
        <w:rPr>
          <w:b w:val="0"/>
        </w:rPr>
      </w:pPr>
      <w:r>
        <w:rPr>
          <w:b w:val="0"/>
        </w:rPr>
        <w:t>Detailní analýza a návrh řešení IS RIS (Detailní analýza)</w:t>
      </w:r>
    </w:p>
    <w:p w14:paraId="634F7F7B" w14:textId="1F0715D7" w:rsid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 xml:space="preserve">Dodávka funkčního jádra obsahujícího aplikační logiku IS </w:t>
      </w:r>
      <w:r>
        <w:rPr>
          <w:rFonts w:eastAsia="Calibri"/>
          <w:b w:val="0"/>
          <w:bCs/>
          <w:lang w:eastAsia="en-GB"/>
        </w:rPr>
        <w:t xml:space="preserve">RIS </w:t>
      </w:r>
      <w:r w:rsidRPr="00AF6F62">
        <w:rPr>
          <w:rFonts w:eastAsia="Calibri"/>
          <w:b w:val="0"/>
          <w:bCs/>
          <w:lang w:eastAsia="en-GB"/>
        </w:rPr>
        <w:t>(Aplikační logika)</w:t>
      </w:r>
    </w:p>
    <w:p w14:paraId="6DDD8B62" w14:textId="5611C3D7"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Dodávka SW platformy (SW platforma)</w:t>
      </w:r>
    </w:p>
    <w:p w14:paraId="0292FE14" w14:textId="488A2A2E"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Migrace a čištění dat z okolních systémů (Migrace dat)</w:t>
      </w:r>
    </w:p>
    <w:p w14:paraId="430999BA" w14:textId="2D970CA8" w:rsid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 xml:space="preserve">Instalace IS </w:t>
      </w:r>
      <w:r>
        <w:rPr>
          <w:rFonts w:eastAsia="Calibri"/>
          <w:b w:val="0"/>
          <w:bCs/>
          <w:lang w:eastAsia="en-GB"/>
        </w:rPr>
        <w:t xml:space="preserve">RIS </w:t>
      </w:r>
      <w:r w:rsidRPr="00AF6F62">
        <w:rPr>
          <w:rFonts w:eastAsia="Calibri"/>
          <w:b w:val="0"/>
          <w:bCs/>
          <w:lang w:eastAsia="en-GB"/>
        </w:rPr>
        <w:t>do technologického prostředí (Instalace)</w:t>
      </w:r>
    </w:p>
    <w:p w14:paraId="16CD656C" w14:textId="2D7F9FCC"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Pilotní provoz IS RIS</w:t>
      </w:r>
    </w:p>
    <w:p w14:paraId="14222BBB" w14:textId="69FAA7CA"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Dokumentace díla</w:t>
      </w:r>
    </w:p>
    <w:p w14:paraId="5003D948" w14:textId="6F1D7196"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Školení (administrátorů a uživatelů)</w:t>
      </w:r>
    </w:p>
    <w:p w14:paraId="579B7C14" w14:textId="2EDE6EFD" w:rsidR="00AF6F62" w:rsidRPr="00AF6F62" w:rsidRDefault="00AF6F62" w:rsidP="00701C6F">
      <w:pPr>
        <w:pStyle w:val="Nzev"/>
        <w:keepNext w:val="0"/>
        <w:numPr>
          <w:ilvl w:val="0"/>
          <w:numId w:val="32"/>
        </w:numPr>
        <w:ind w:left="1134"/>
        <w:jc w:val="both"/>
        <w:rPr>
          <w:rFonts w:eastAsia="Calibri"/>
          <w:b w:val="0"/>
          <w:bCs/>
          <w:lang w:eastAsia="en-GB"/>
        </w:rPr>
      </w:pPr>
      <w:r w:rsidRPr="00AF6F62">
        <w:rPr>
          <w:rFonts w:eastAsia="Calibri"/>
          <w:b w:val="0"/>
          <w:bCs/>
          <w:lang w:eastAsia="en-GB"/>
        </w:rPr>
        <w:t xml:space="preserve">Kompletní akceptace IS RIS </w:t>
      </w:r>
    </w:p>
    <w:p w14:paraId="6708728D" w14:textId="3BCCF23C" w:rsidR="00AA7D91" w:rsidRPr="002B18A7" w:rsidRDefault="00F04C3F" w:rsidP="00701C6F">
      <w:pPr>
        <w:pStyle w:val="Nzev"/>
        <w:keepNext w:val="0"/>
        <w:ind w:left="567"/>
        <w:jc w:val="both"/>
        <w:rPr>
          <w:b w:val="0"/>
        </w:rPr>
      </w:pPr>
      <w:r>
        <w:rPr>
          <w:b w:val="0"/>
        </w:rPr>
        <w:t xml:space="preserve">Po převzetí a akceptaci dílčí dodávky ze strany </w:t>
      </w:r>
      <w:r w:rsidR="003C3D36">
        <w:rPr>
          <w:b w:val="0"/>
        </w:rPr>
        <w:t>Objednatel</w:t>
      </w:r>
      <w:r>
        <w:rPr>
          <w:b w:val="0"/>
        </w:rPr>
        <w:t xml:space="preserve">e je </w:t>
      </w:r>
      <w:r w:rsidR="003C3D36">
        <w:rPr>
          <w:b w:val="0"/>
        </w:rPr>
        <w:t>Zhotovitel</w:t>
      </w:r>
      <w:r>
        <w:rPr>
          <w:b w:val="0"/>
        </w:rPr>
        <w:t xml:space="preserve"> oprávněn vystavit příslušnou dílčí fakturu.</w:t>
      </w:r>
    </w:p>
    <w:p w14:paraId="4A1F7FE3" w14:textId="3DF668F7" w:rsidR="00AA7D91" w:rsidRPr="002B18A7" w:rsidRDefault="00AA7D91" w:rsidP="00701C6F">
      <w:pPr>
        <w:pStyle w:val="Nzev"/>
        <w:keepNext w:val="0"/>
        <w:numPr>
          <w:ilvl w:val="1"/>
          <w:numId w:val="28"/>
        </w:numPr>
        <w:ind w:left="567" w:hanging="567"/>
        <w:jc w:val="both"/>
        <w:rPr>
          <w:b w:val="0"/>
        </w:rPr>
      </w:pPr>
      <w:r w:rsidRPr="002B18A7">
        <w:rPr>
          <w:b w:val="0"/>
        </w:rPr>
        <w:t xml:space="preserve">Faktura, musí obsahovat všechny náležitosti řádného daňového dokladu ve smyslu zákona o dani z přidané hodnoty. V případě, že faktura bude obsahovat věcné či formální nesprávnosti, popřípadě nebude obsahovat všechny zákonné náležitosti nebo přílohu dle předchozího odstavce, je </w:t>
      </w:r>
      <w:r w:rsidR="003C3D36">
        <w:rPr>
          <w:b w:val="0"/>
        </w:rPr>
        <w:t>Objednatel</w:t>
      </w:r>
      <w:r w:rsidRPr="002B18A7">
        <w:rPr>
          <w:b w:val="0"/>
        </w:rPr>
        <w:t xml:space="preserve"> oprávněn ji vrátit ve lhůtě splatnosti zpět </w:t>
      </w:r>
      <w:r w:rsidR="003C3D36">
        <w:rPr>
          <w:b w:val="0"/>
        </w:rPr>
        <w:t>Zhotovitel</w:t>
      </w:r>
      <w:r w:rsidRPr="002B18A7">
        <w:rPr>
          <w:b w:val="0"/>
        </w:rPr>
        <w:t xml:space="preserve">i k doplnění či opravě, aniž se tak dostane do prodlení se splatností. Lhůta splatnosti počíná běžet </w:t>
      </w:r>
      <w:r w:rsidR="00A642A8">
        <w:rPr>
          <w:b w:val="0"/>
        </w:rPr>
        <w:t xml:space="preserve">ode dne vystavení </w:t>
      </w:r>
      <w:r w:rsidRPr="002B18A7">
        <w:rPr>
          <w:b w:val="0"/>
        </w:rPr>
        <w:t xml:space="preserve">náležitě doplněné či opravené faktury </w:t>
      </w:r>
      <w:r w:rsidR="003C3D36">
        <w:rPr>
          <w:b w:val="0"/>
        </w:rPr>
        <w:t>Objednatel</w:t>
      </w:r>
      <w:r w:rsidRPr="002B18A7">
        <w:rPr>
          <w:b w:val="0"/>
        </w:rPr>
        <w:t>i. Na faktuře bude uveden název a číslo projektu.</w:t>
      </w:r>
    </w:p>
    <w:p w14:paraId="3579FA30" w14:textId="2B022191" w:rsidR="00AA7D91" w:rsidRPr="002B18A7" w:rsidRDefault="00AA7D91" w:rsidP="00701C6F">
      <w:pPr>
        <w:pStyle w:val="Nzev"/>
        <w:keepNext w:val="0"/>
        <w:numPr>
          <w:ilvl w:val="1"/>
          <w:numId w:val="28"/>
        </w:numPr>
        <w:ind w:left="567" w:hanging="567"/>
        <w:jc w:val="both"/>
        <w:rPr>
          <w:b w:val="0"/>
        </w:rPr>
      </w:pPr>
      <w:r w:rsidRPr="002B18A7">
        <w:rPr>
          <w:b w:val="0"/>
        </w:rPr>
        <w:t xml:space="preserve">Konečnou fakturu, tak jak je výše uvedeno, je </w:t>
      </w:r>
      <w:r w:rsidR="003C3D36">
        <w:rPr>
          <w:b w:val="0"/>
        </w:rPr>
        <w:t>Zhotovitel</w:t>
      </w:r>
      <w:r w:rsidRPr="002B18A7">
        <w:rPr>
          <w:b w:val="0"/>
        </w:rPr>
        <w:t xml:space="preserve"> oprávněn vystavit až po řádném protokolárním převzetí </w:t>
      </w:r>
      <w:r w:rsidR="00F04C3F">
        <w:rPr>
          <w:b w:val="0"/>
        </w:rPr>
        <w:t xml:space="preserve">kompletního </w:t>
      </w:r>
      <w:r w:rsidRPr="002B18A7">
        <w:rPr>
          <w:b w:val="0"/>
        </w:rPr>
        <w:t xml:space="preserve">díla </w:t>
      </w:r>
      <w:r w:rsidR="003C3D36">
        <w:rPr>
          <w:b w:val="0"/>
        </w:rPr>
        <w:t>Objednatel</w:t>
      </w:r>
      <w:r w:rsidRPr="002B18A7">
        <w:rPr>
          <w:b w:val="0"/>
        </w:rPr>
        <w:t>em</w:t>
      </w:r>
      <w:r w:rsidR="00F04C3F">
        <w:rPr>
          <w:b w:val="0"/>
        </w:rPr>
        <w:t xml:space="preserve"> (milník „Finální akceptace </w:t>
      </w:r>
      <w:r w:rsidR="008E2E84">
        <w:rPr>
          <w:b w:val="0"/>
        </w:rPr>
        <w:t>RIS</w:t>
      </w:r>
      <w:r w:rsidR="00F04C3F">
        <w:rPr>
          <w:b w:val="0"/>
        </w:rPr>
        <w:t>“)</w:t>
      </w:r>
      <w:r w:rsidRPr="002B18A7">
        <w:rPr>
          <w:b w:val="0"/>
        </w:rPr>
        <w:t xml:space="preserve">, tak jak jsou dohodnuty podmínky pro předání díla v článku </w:t>
      </w:r>
      <w:r w:rsidR="002B18A7" w:rsidRPr="002B18A7">
        <w:rPr>
          <w:b w:val="0"/>
        </w:rPr>
        <w:fldChar w:fldCharType="begin"/>
      </w:r>
      <w:r w:rsidR="002B18A7" w:rsidRPr="002B18A7">
        <w:rPr>
          <w:b w:val="0"/>
        </w:rPr>
        <w:instrText xml:space="preserve"> REF _Ref513665002 \r \h  \* MERGEFORMAT </w:instrText>
      </w:r>
      <w:r w:rsidR="002B18A7" w:rsidRPr="002B18A7">
        <w:rPr>
          <w:b w:val="0"/>
        </w:rPr>
      </w:r>
      <w:r w:rsidR="002B18A7" w:rsidRPr="002B18A7">
        <w:rPr>
          <w:b w:val="0"/>
        </w:rPr>
        <w:fldChar w:fldCharType="separate"/>
      </w:r>
      <w:r w:rsidR="002B18A7" w:rsidRPr="002B18A7">
        <w:rPr>
          <w:b w:val="0"/>
        </w:rPr>
        <w:t>4</w:t>
      </w:r>
      <w:r w:rsidR="002B18A7" w:rsidRPr="002B18A7">
        <w:rPr>
          <w:b w:val="0"/>
        </w:rPr>
        <w:fldChar w:fldCharType="end"/>
      </w:r>
      <w:r w:rsidR="002B18A7" w:rsidRPr="002B18A7">
        <w:rPr>
          <w:b w:val="0"/>
        </w:rPr>
        <w:t xml:space="preserve"> – </w:t>
      </w:r>
      <w:r w:rsidR="002B18A7" w:rsidRPr="002B18A7">
        <w:rPr>
          <w:b w:val="0"/>
        </w:rPr>
        <w:fldChar w:fldCharType="begin"/>
      </w:r>
      <w:r w:rsidR="002B18A7" w:rsidRPr="002B18A7">
        <w:rPr>
          <w:b w:val="0"/>
        </w:rPr>
        <w:instrText xml:space="preserve"> REF _Ref513665002 \h  \* MERGEFORMAT </w:instrText>
      </w:r>
      <w:r w:rsidR="002B18A7" w:rsidRPr="002B18A7">
        <w:rPr>
          <w:b w:val="0"/>
        </w:rPr>
      </w:r>
      <w:r w:rsidR="002B18A7" w:rsidRPr="002B18A7">
        <w:rPr>
          <w:b w:val="0"/>
        </w:rPr>
        <w:fldChar w:fldCharType="separate"/>
      </w:r>
      <w:r w:rsidR="002B18A7" w:rsidRPr="002B18A7">
        <w:rPr>
          <w:rStyle w:val="Siln"/>
          <w:b w:val="0"/>
        </w:rPr>
        <w:t>Provedení a předání díla</w:t>
      </w:r>
      <w:r w:rsidR="002B18A7" w:rsidRPr="002B18A7">
        <w:rPr>
          <w:b w:val="0"/>
        </w:rPr>
        <w:fldChar w:fldCharType="end"/>
      </w:r>
      <w:r w:rsidR="002B18A7">
        <w:rPr>
          <w:b w:val="0"/>
        </w:rPr>
        <w:t xml:space="preserve"> </w:t>
      </w:r>
      <w:r w:rsidRPr="002B18A7">
        <w:rPr>
          <w:b w:val="0"/>
        </w:rPr>
        <w:t xml:space="preserve">této smlouvy. Splatnost faktury se sjednává na </w:t>
      </w:r>
      <w:r w:rsidR="00A642A8">
        <w:rPr>
          <w:b w:val="0"/>
        </w:rPr>
        <w:t>60</w:t>
      </w:r>
      <w:r w:rsidRPr="002B18A7">
        <w:rPr>
          <w:b w:val="0"/>
        </w:rPr>
        <w:t xml:space="preserve"> dnů ode dne </w:t>
      </w:r>
      <w:r w:rsidR="00A642A8">
        <w:rPr>
          <w:b w:val="0"/>
        </w:rPr>
        <w:t xml:space="preserve">vystavení </w:t>
      </w:r>
      <w:r w:rsidRPr="002B18A7">
        <w:rPr>
          <w:b w:val="0"/>
        </w:rPr>
        <w:t xml:space="preserve">faktury. Za den splnění povinnosti zaplatit cenu je považován den odepsání příslušné částky z účtu </w:t>
      </w:r>
      <w:r w:rsidR="003C3D36">
        <w:rPr>
          <w:b w:val="0"/>
        </w:rPr>
        <w:t>Objednatel</w:t>
      </w:r>
      <w:r w:rsidRPr="002B18A7">
        <w:rPr>
          <w:b w:val="0"/>
        </w:rPr>
        <w:t>e</w:t>
      </w:r>
      <w:r w:rsidR="00AF6F62">
        <w:rPr>
          <w:b w:val="0"/>
        </w:rPr>
        <w:t>.</w:t>
      </w:r>
    </w:p>
    <w:p w14:paraId="237FCB4C" w14:textId="0348B850" w:rsidR="00AA7D91" w:rsidRPr="002B18A7" w:rsidRDefault="003C3D36" w:rsidP="00701C6F">
      <w:pPr>
        <w:pStyle w:val="Nzev"/>
        <w:keepNext w:val="0"/>
        <w:numPr>
          <w:ilvl w:val="1"/>
          <w:numId w:val="28"/>
        </w:numPr>
        <w:ind w:left="567" w:hanging="567"/>
        <w:jc w:val="both"/>
        <w:rPr>
          <w:b w:val="0"/>
        </w:rPr>
      </w:pPr>
      <w:r>
        <w:rPr>
          <w:b w:val="0"/>
        </w:rPr>
        <w:t>Objednatel</w:t>
      </w:r>
      <w:r w:rsidR="00AA7D91" w:rsidRPr="002B18A7">
        <w:rPr>
          <w:b w:val="0"/>
        </w:rPr>
        <w:t xml:space="preserve"> neposkytuje </w:t>
      </w:r>
      <w:r>
        <w:rPr>
          <w:b w:val="0"/>
        </w:rPr>
        <w:t>Zhotovitel</w:t>
      </w:r>
      <w:r w:rsidR="00AA7D91" w:rsidRPr="002B18A7">
        <w:rPr>
          <w:b w:val="0"/>
        </w:rPr>
        <w:t>i zálohy na cenu díla.</w:t>
      </w:r>
    </w:p>
    <w:p w14:paraId="78A6DD80" w14:textId="28CB0C14" w:rsidR="00AA7D91" w:rsidRPr="002B18A7" w:rsidRDefault="00AA7D91" w:rsidP="00701C6F">
      <w:pPr>
        <w:pStyle w:val="Nzev"/>
        <w:keepNext w:val="0"/>
        <w:numPr>
          <w:ilvl w:val="1"/>
          <w:numId w:val="28"/>
        </w:numPr>
        <w:ind w:left="567" w:hanging="567"/>
        <w:jc w:val="both"/>
        <w:rPr>
          <w:b w:val="0"/>
        </w:rPr>
      </w:pPr>
      <w:r w:rsidRPr="002B18A7">
        <w:rPr>
          <w:b w:val="0"/>
        </w:rPr>
        <w:t xml:space="preserve">Smluvní strany se výslovně dohodly, že </w:t>
      </w:r>
      <w:r w:rsidR="003C3D36">
        <w:rPr>
          <w:b w:val="0"/>
        </w:rPr>
        <w:t>Objednatel</w:t>
      </w:r>
      <w:r w:rsidRPr="002B18A7">
        <w:rPr>
          <w:b w:val="0"/>
        </w:rPr>
        <w:t xml:space="preserve"> je oprávněn započíst své i nesplatné pohledávky vzniklé na základě této smlouvy proti pohledávce </w:t>
      </w:r>
      <w:r w:rsidR="003C3D36">
        <w:rPr>
          <w:b w:val="0"/>
        </w:rPr>
        <w:t>Zhotovitel</w:t>
      </w:r>
      <w:r w:rsidRPr="002B18A7">
        <w:rPr>
          <w:b w:val="0"/>
        </w:rPr>
        <w:t>e na zaplacení ceny díla rovněž bez ohledu na její splatnost.</w:t>
      </w:r>
    </w:p>
    <w:p w14:paraId="6403B0DA" w14:textId="3B98431A" w:rsidR="002B18A7" w:rsidRDefault="003C3D36" w:rsidP="00701C6F">
      <w:pPr>
        <w:pStyle w:val="Nzev"/>
        <w:keepNext w:val="0"/>
        <w:numPr>
          <w:ilvl w:val="1"/>
          <w:numId w:val="28"/>
        </w:numPr>
        <w:ind w:left="567" w:hanging="567"/>
        <w:jc w:val="both"/>
        <w:rPr>
          <w:b w:val="0"/>
        </w:rPr>
      </w:pPr>
      <w:r>
        <w:rPr>
          <w:b w:val="0"/>
        </w:rPr>
        <w:t>Zhotovitel</w:t>
      </w:r>
      <w:r w:rsidR="00AA7D91" w:rsidRPr="002B18A7">
        <w:rPr>
          <w:b w:val="0"/>
        </w:rPr>
        <w:t xml:space="preserve"> se zavazuje, že v případě nabytí statutu „nespolehlivý plátce“, ve smyslu zákona </w:t>
      </w:r>
      <w:r w:rsidR="00A642A8">
        <w:rPr>
          <w:b w:val="0"/>
        </w:rPr>
        <w:t xml:space="preserve">č. 235/2004 Sb., </w:t>
      </w:r>
      <w:r w:rsidR="00AA7D91" w:rsidRPr="002B18A7">
        <w:rPr>
          <w:b w:val="0"/>
        </w:rPr>
        <w:t xml:space="preserve">o dani z přidané hodnoty, </w:t>
      </w:r>
      <w:r w:rsidR="00A642A8">
        <w:rPr>
          <w:b w:val="0"/>
        </w:rPr>
        <w:t xml:space="preserve">ve znění pozdějších předpisů, </w:t>
      </w:r>
      <w:r w:rsidR="00AA7D91" w:rsidRPr="002B18A7">
        <w:rPr>
          <w:b w:val="0"/>
        </w:rPr>
        <w:t xml:space="preserve">bude o této skutečnosti neprodleně </w:t>
      </w:r>
      <w:r>
        <w:rPr>
          <w:b w:val="0"/>
        </w:rPr>
        <w:t>Objednatel</w:t>
      </w:r>
      <w:r w:rsidR="00AA7D91" w:rsidRPr="002B18A7">
        <w:rPr>
          <w:b w:val="0"/>
        </w:rPr>
        <w:t xml:space="preserve">e informovat. </w:t>
      </w:r>
      <w:r>
        <w:rPr>
          <w:b w:val="0"/>
        </w:rPr>
        <w:t>Objednatel</w:t>
      </w:r>
      <w:r w:rsidR="00AA7D91" w:rsidRPr="002B18A7">
        <w:rPr>
          <w:b w:val="0"/>
        </w:rPr>
        <w:t xml:space="preserve"> je poté oprávněn zaslat hodnotu plnění odpovídající dani z přidané hodnoty přímo na účet správce daně v režimu podle ust. §109a zákona o dani z přidané hodnoty.</w:t>
      </w:r>
    </w:p>
    <w:p w14:paraId="39C27086" w14:textId="125B40D2" w:rsidR="002B18A7" w:rsidRDefault="00AA7D91" w:rsidP="00701C6F">
      <w:pPr>
        <w:pStyle w:val="Nzev"/>
        <w:keepNext w:val="0"/>
        <w:numPr>
          <w:ilvl w:val="1"/>
          <w:numId w:val="28"/>
        </w:numPr>
        <w:ind w:left="567" w:hanging="567"/>
        <w:jc w:val="both"/>
        <w:rPr>
          <w:b w:val="0"/>
        </w:rPr>
      </w:pPr>
      <w:r w:rsidRPr="002B18A7">
        <w:rPr>
          <w:b w:val="0"/>
        </w:rPr>
        <w:t xml:space="preserve">Cena </w:t>
      </w:r>
      <w:r w:rsidR="000F0335" w:rsidRPr="002B18A7">
        <w:rPr>
          <w:b w:val="0"/>
        </w:rPr>
        <w:t xml:space="preserve">za služby Provozní podpory vymezené v čl. </w:t>
      </w:r>
      <w:r w:rsidR="002B18A7">
        <w:rPr>
          <w:b w:val="0"/>
        </w:rPr>
        <w:fldChar w:fldCharType="begin"/>
      </w:r>
      <w:r w:rsidR="002B18A7">
        <w:rPr>
          <w:b w:val="0"/>
        </w:rPr>
        <w:instrText xml:space="preserve"> REF _Hlk510989249 \h </w:instrText>
      </w:r>
      <w:r w:rsidR="002B18A7">
        <w:rPr>
          <w:b w:val="0"/>
        </w:rPr>
      </w:r>
      <w:r w:rsidR="002B18A7">
        <w:rPr>
          <w:b w:val="0"/>
        </w:rPr>
        <w:fldChar w:fldCharType="separate"/>
      </w:r>
      <w:r w:rsidR="00842613">
        <w:rPr>
          <w:rStyle w:val="Siln"/>
          <w:b w:val="0"/>
        </w:rPr>
        <w:fldChar w:fldCharType="begin"/>
      </w:r>
      <w:r w:rsidR="00842613">
        <w:rPr>
          <w:b w:val="0"/>
        </w:rPr>
        <w:instrText xml:space="preserve"> REF _Hlk510989249 \r \h </w:instrText>
      </w:r>
      <w:r w:rsidR="00842613">
        <w:rPr>
          <w:rStyle w:val="Siln"/>
          <w:b w:val="0"/>
        </w:rPr>
      </w:r>
      <w:r w:rsidR="00842613">
        <w:rPr>
          <w:rStyle w:val="Siln"/>
          <w:b w:val="0"/>
        </w:rPr>
        <w:fldChar w:fldCharType="separate"/>
      </w:r>
      <w:r w:rsidR="00842613">
        <w:rPr>
          <w:b w:val="0"/>
        </w:rPr>
        <w:t>2.2</w:t>
      </w:r>
      <w:r w:rsidR="00842613">
        <w:rPr>
          <w:rStyle w:val="Siln"/>
          <w:b w:val="0"/>
        </w:rPr>
        <w:fldChar w:fldCharType="end"/>
      </w:r>
      <w:r w:rsidR="002B18A7" w:rsidRPr="001B2112">
        <w:rPr>
          <w:rStyle w:val="Siln"/>
          <w:b w:val="0"/>
        </w:rPr>
        <w:t>.</w:t>
      </w:r>
      <w:r w:rsidR="002B18A7">
        <w:rPr>
          <w:b w:val="0"/>
        </w:rPr>
        <w:fldChar w:fldCharType="end"/>
      </w:r>
      <w:r w:rsidR="002B18A7">
        <w:rPr>
          <w:b w:val="0"/>
        </w:rPr>
        <w:t xml:space="preserve"> </w:t>
      </w:r>
      <w:r w:rsidRPr="002B18A7">
        <w:rPr>
          <w:b w:val="0"/>
        </w:rPr>
        <w:t xml:space="preserve">je stanovena na základě nabídkové ceny </w:t>
      </w:r>
      <w:r w:rsidR="003C3D36">
        <w:rPr>
          <w:b w:val="0"/>
        </w:rPr>
        <w:t>Zhotovitel</w:t>
      </w:r>
      <w:r w:rsidRPr="002B18A7">
        <w:rPr>
          <w:b w:val="0"/>
        </w:rPr>
        <w:t xml:space="preserve">e ze dne </w:t>
      </w:r>
      <w:r w:rsidR="002B18A7">
        <w:rPr>
          <w:b w:val="0"/>
          <w:highlight w:val="cyan"/>
        </w:rPr>
        <w:t>[</w:t>
      </w:r>
      <w:r w:rsidRPr="002B18A7">
        <w:rPr>
          <w:b w:val="0"/>
          <w:highlight w:val="cyan"/>
        </w:rPr>
        <w:t>bude doplněno před podpisem smlouvy</w:t>
      </w:r>
      <w:r w:rsidR="002B18A7" w:rsidRPr="002B18A7">
        <w:rPr>
          <w:b w:val="0"/>
          <w:highlight w:val="cyan"/>
        </w:rPr>
        <w:t>]</w:t>
      </w:r>
      <w:r w:rsidRPr="002B18A7">
        <w:rPr>
          <w:b w:val="0"/>
          <w:i/>
        </w:rPr>
        <w:t xml:space="preserve">, </w:t>
      </w:r>
      <w:r w:rsidRPr="002B18A7">
        <w:rPr>
          <w:b w:val="0"/>
        </w:rPr>
        <w:t>kalkulované v rámci zadávacího řízení na předmět plnění dle této smlouvy a její podrobný rozpis tvoří přílohu č.</w:t>
      </w:r>
      <w:r w:rsidR="002B18A7">
        <w:rPr>
          <w:b w:val="0"/>
        </w:rPr>
        <w:t> </w:t>
      </w:r>
      <w:r w:rsidRPr="002B18A7">
        <w:rPr>
          <w:b w:val="0"/>
        </w:rPr>
        <w:t>2, která je nedílnou součástí této smlouvy.</w:t>
      </w:r>
    </w:p>
    <w:p w14:paraId="6F7B68CE" w14:textId="59C70788" w:rsidR="00A642A8" w:rsidRDefault="00AA7D91" w:rsidP="00701C6F">
      <w:pPr>
        <w:pStyle w:val="Nzev"/>
        <w:keepNext w:val="0"/>
        <w:numPr>
          <w:ilvl w:val="1"/>
          <w:numId w:val="28"/>
        </w:numPr>
        <w:ind w:left="567" w:hanging="567"/>
        <w:jc w:val="both"/>
        <w:rPr>
          <w:b w:val="0"/>
        </w:rPr>
      </w:pPr>
      <w:r w:rsidRPr="00A642A8">
        <w:rPr>
          <w:b w:val="0"/>
        </w:rPr>
        <w:lastRenderedPageBreak/>
        <w:t xml:space="preserve">Cena </w:t>
      </w:r>
      <w:r w:rsidR="000F0335" w:rsidRPr="00A642A8">
        <w:rPr>
          <w:b w:val="0"/>
        </w:rPr>
        <w:t xml:space="preserve">za služby Provozní podpory </w:t>
      </w:r>
      <w:r w:rsidRPr="00A642A8">
        <w:rPr>
          <w:b w:val="0"/>
        </w:rPr>
        <w:t xml:space="preserve">na období 1 kalendářního </w:t>
      </w:r>
      <w:r w:rsidR="00842613" w:rsidRPr="00A642A8">
        <w:rPr>
          <w:b w:val="0"/>
        </w:rPr>
        <w:t xml:space="preserve">měsíce </w:t>
      </w:r>
      <w:r w:rsidRPr="00A642A8">
        <w:rPr>
          <w:b w:val="0"/>
        </w:rPr>
        <w:t xml:space="preserve">činí částku ve výši </w:t>
      </w:r>
      <w:r w:rsidR="002B18A7" w:rsidRPr="00A642A8">
        <w:rPr>
          <w:rStyle w:val="Siln"/>
          <w:b w:val="0"/>
          <w:highlight w:val="yellow"/>
        </w:rPr>
        <w:t>[DOPLNÍ DODAVATEL]</w:t>
      </w:r>
      <w:r w:rsidRPr="00A642A8">
        <w:rPr>
          <w:b w:val="0"/>
        </w:rPr>
        <w:t xml:space="preserve">, Kč bez DPH (slovy: </w:t>
      </w:r>
      <w:r w:rsidR="002B18A7" w:rsidRPr="00A642A8">
        <w:rPr>
          <w:rStyle w:val="Siln"/>
          <w:b w:val="0"/>
          <w:highlight w:val="yellow"/>
        </w:rPr>
        <w:t>[DOPLNÍ DODAVATEL]</w:t>
      </w:r>
      <w:r w:rsidRPr="00A642A8">
        <w:rPr>
          <w:b w:val="0"/>
        </w:rPr>
        <w:t xml:space="preserve"> korun českých). DPH ve výši </w:t>
      </w:r>
      <w:r w:rsidR="002B18A7" w:rsidRPr="00A642A8">
        <w:rPr>
          <w:rStyle w:val="Siln"/>
          <w:b w:val="0"/>
          <w:highlight w:val="yellow"/>
        </w:rPr>
        <w:t>[DOPLNÍ DODAVATEL]</w:t>
      </w:r>
      <w:r w:rsidRPr="00A642A8">
        <w:rPr>
          <w:b w:val="0"/>
        </w:rPr>
        <w:t xml:space="preserve"> % činí </w:t>
      </w:r>
      <w:r w:rsidR="002B18A7" w:rsidRPr="00A642A8">
        <w:rPr>
          <w:rStyle w:val="Siln"/>
          <w:b w:val="0"/>
          <w:highlight w:val="yellow"/>
        </w:rPr>
        <w:t>[DOPLNÍ DODAVATEL]</w:t>
      </w:r>
      <w:r w:rsidRPr="00A642A8">
        <w:rPr>
          <w:b w:val="0"/>
        </w:rPr>
        <w:t xml:space="preserve"> Kč slovy: </w:t>
      </w:r>
      <w:r w:rsidR="002B18A7" w:rsidRPr="00A642A8">
        <w:rPr>
          <w:rStyle w:val="Siln"/>
          <w:b w:val="0"/>
          <w:highlight w:val="yellow"/>
        </w:rPr>
        <w:t>[DOPLNÍ DODAVATEL]</w:t>
      </w:r>
      <w:r w:rsidRPr="00A642A8">
        <w:rPr>
          <w:b w:val="0"/>
        </w:rPr>
        <w:t xml:space="preserve"> korun českých). </w:t>
      </w:r>
      <w:r w:rsidR="00CE1E21" w:rsidRPr="002B18A7">
        <w:rPr>
          <w:b w:val="0"/>
        </w:rPr>
        <w:t xml:space="preserve">Cena </w:t>
      </w:r>
      <w:r w:rsidR="00CE1E21">
        <w:rPr>
          <w:b w:val="0"/>
        </w:rPr>
        <w:t xml:space="preserve">služby Provozní podpory </w:t>
      </w:r>
      <w:r w:rsidR="00CE1E21" w:rsidRPr="002B18A7">
        <w:rPr>
          <w:b w:val="0"/>
        </w:rPr>
        <w:t>celkem včetně DPH činí</w:t>
      </w:r>
      <w:r w:rsidR="00CE1E21">
        <w:rPr>
          <w:b w:val="0"/>
        </w:rPr>
        <w:t xml:space="preserve"> za </w:t>
      </w:r>
      <w:ins w:id="36" w:author="Autor" w:date="2021-03-15T10:11:00Z">
        <w:r w:rsidR="00FC22BF">
          <w:rPr>
            <w:b w:val="0"/>
          </w:rPr>
          <w:t>3</w:t>
        </w:r>
      </w:ins>
      <w:ins w:id="37" w:author="Autor" w:date="2021-03-15T10:15:00Z">
        <w:r w:rsidR="00FC22BF">
          <w:rPr>
            <w:b w:val="0"/>
          </w:rPr>
          <w:t xml:space="preserve">6 </w:t>
        </w:r>
      </w:ins>
      <w:r w:rsidR="00CE1E21">
        <w:rPr>
          <w:b w:val="0"/>
        </w:rPr>
        <w:t xml:space="preserve">měsíců </w:t>
      </w:r>
      <w:r w:rsidR="00CE1E21" w:rsidRPr="002B18A7">
        <w:rPr>
          <w:rStyle w:val="Siln"/>
          <w:b w:val="0"/>
          <w:highlight w:val="yellow"/>
        </w:rPr>
        <w:t>[DOPLNÍ DODAVATEL]</w:t>
      </w:r>
      <w:r w:rsidR="00CE1E21" w:rsidRPr="002B18A7">
        <w:rPr>
          <w:b w:val="0"/>
          <w:i/>
        </w:rPr>
        <w:t xml:space="preserve"> </w:t>
      </w:r>
      <w:r w:rsidR="00CE1E21" w:rsidRPr="002B18A7">
        <w:rPr>
          <w:b w:val="0"/>
        </w:rPr>
        <w:t xml:space="preserve">Kč (slovy: </w:t>
      </w:r>
      <w:r w:rsidR="00CE1E21" w:rsidRPr="002B18A7">
        <w:rPr>
          <w:rStyle w:val="Siln"/>
          <w:b w:val="0"/>
          <w:highlight w:val="yellow"/>
        </w:rPr>
        <w:t>[DOPLNÍ DODAVATEL]</w:t>
      </w:r>
      <w:r w:rsidR="00CE1E21" w:rsidRPr="002B18A7">
        <w:rPr>
          <w:b w:val="0"/>
        </w:rPr>
        <w:t xml:space="preserve"> korun českých).</w:t>
      </w:r>
      <w:r w:rsidR="00CE1E21">
        <w:rPr>
          <w:b w:val="0"/>
        </w:rPr>
        <w:t xml:space="preserve"> Takto ujednaná cena za služby Provozní podpory je cenou fixní, konečnou a závaznou.</w:t>
      </w:r>
    </w:p>
    <w:p w14:paraId="5F094420" w14:textId="0A44B995" w:rsidR="00A642A8" w:rsidRPr="00A642A8" w:rsidRDefault="00A642A8" w:rsidP="00701C6F">
      <w:pPr>
        <w:pStyle w:val="Nzev"/>
        <w:keepNext w:val="0"/>
        <w:ind w:left="567"/>
        <w:jc w:val="both"/>
        <w:rPr>
          <w:b w:val="0"/>
        </w:rPr>
      </w:pPr>
      <w:r w:rsidRPr="00A642A8">
        <w:rPr>
          <w:b w:val="0"/>
        </w:rPr>
        <w:t xml:space="preserve">Cena je splatná na základě faktury vystavené </w:t>
      </w:r>
      <w:r w:rsidR="003C3D36">
        <w:rPr>
          <w:b w:val="0"/>
        </w:rPr>
        <w:t>Zhotovitel</w:t>
      </w:r>
      <w:r w:rsidRPr="00A642A8">
        <w:rPr>
          <w:b w:val="0"/>
        </w:rPr>
        <w:t xml:space="preserve">em. Splatnost ceny je sjednána na </w:t>
      </w:r>
      <w:r w:rsidR="00AF6F62">
        <w:rPr>
          <w:b w:val="0"/>
        </w:rPr>
        <w:t>3</w:t>
      </w:r>
      <w:r w:rsidRPr="00A642A8">
        <w:rPr>
          <w:b w:val="0"/>
        </w:rPr>
        <w:t>0 dnů ode dne vystavení faktury.</w:t>
      </w:r>
    </w:p>
    <w:p w14:paraId="1CC8FBA4" w14:textId="1A09E88B" w:rsidR="002B18A7" w:rsidRDefault="00AA7D91" w:rsidP="00701C6F">
      <w:pPr>
        <w:pStyle w:val="Nzev"/>
        <w:keepNext w:val="0"/>
        <w:ind w:left="567"/>
        <w:jc w:val="both"/>
        <w:rPr>
          <w:b w:val="0"/>
        </w:rPr>
      </w:pPr>
      <w:r w:rsidRPr="002B18A7">
        <w:rPr>
          <w:b w:val="0"/>
        </w:rPr>
        <w:t xml:space="preserve">Cena </w:t>
      </w:r>
      <w:r w:rsidR="000F0335" w:rsidRPr="002B18A7">
        <w:rPr>
          <w:b w:val="0"/>
        </w:rPr>
        <w:t xml:space="preserve">za služby Provozní podpory </w:t>
      </w:r>
      <w:r w:rsidRPr="002B18A7">
        <w:rPr>
          <w:b w:val="0"/>
        </w:rPr>
        <w:t xml:space="preserve">bude </w:t>
      </w:r>
      <w:r w:rsidR="003C3D36">
        <w:rPr>
          <w:b w:val="0"/>
        </w:rPr>
        <w:t>Objednatel</w:t>
      </w:r>
      <w:r w:rsidRPr="002B18A7">
        <w:rPr>
          <w:b w:val="0"/>
        </w:rPr>
        <w:t xml:space="preserve">em hrazena </w:t>
      </w:r>
      <w:r w:rsidR="00842613">
        <w:rPr>
          <w:b w:val="0"/>
        </w:rPr>
        <w:t>měsíčně zpětně na základě vyhodnocení (reportu) dodržení stanovených SLA</w:t>
      </w:r>
      <w:r w:rsidRPr="002B18A7">
        <w:rPr>
          <w:b w:val="0"/>
        </w:rPr>
        <w:t>.</w:t>
      </w:r>
    </w:p>
    <w:p w14:paraId="1B83686A" w14:textId="2AEF7475" w:rsidR="002B18A7" w:rsidRDefault="00AA7D91" w:rsidP="00701C6F">
      <w:pPr>
        <w:pStyle w:val="Nzev"/>
        <w:keepNext w:val="0"/>
        <w:ind w:left="567"/>
        <w:jc w:val="both"/>
        <w:rPr>
          <w:b w:val="0"/>
        </w:rPr>
      </w:pPr>
      <w:r w:rsidRPr="002B18A7">
        <w:rPr>
          <w:b w:val="0"/>
        </w:rPr>
        <w:t>C</w:t>
      </w:r>
      <w:r w:rsidR="00842613">
        <w:rPr>
          <w:b w:val="0"/>
        </w:rPr>
        <w:t>elková c</w:t>
      </w:r>
      <w:r w:rsidRPr="002B18A7">
        <w:rPr>
          <w:b w:val="0"/>
        </w:rPr>
        <w:t xml:space="preserve">ena </w:t>
      </w:r>
      <w:r w:rsidR="000F0335" w:rsidRPr="002B18A7">
        <w:rPr>
          <w:b w:val="0"/>
        </w:rPr>
        <w:t xml:space="preserve">za služby Provozní podpory </w:t>
      </w:r>
      <w:r w:rsidRPr="002B18A7">
        <w:rPr>
          <w:b w:val="0"/>
        </w:rPr>
        <w:t xml:space="preserve">zahrnuje náklady na zajištění </w:t>
      </w:r>
      <w:r w:rsidR="00992B55" w:rsidRPr="002B18A7">
        <w:rPr>
          <w:b w:val="0"/>
        </w:rPr>
        <w:t xml:space="preserve">provozní </w:t>
      </w:r>
      <w:r w:rsidRPr="002B18A7">
        <w:rPr>
          <w:b w:val="0"/>
        </w:rPr>
        <w:t xml:space="preserve">podpory v délce trvání </w:t>
      </w:r>
      <w:r w:rsidR="00AF6F62">
        <w:rPr>
          <w:b w:val="0"/>
        </w:rPr>
        <w:t xml:space="preserve">36 </w:t>
      </w:r>
      <w:r w:rsidRPr="002B18A7">
        <w:rPr>
          <w:b w:val="0"/>
        </w:rPr>
        <w:t xml:space="preserve">měsíců </w:t>
      </w:r>
      <w:r w:rsidR="00CE1E21" w:rsidRPr="00D54D95">
        <w:rPr>
          <w:rStyle w:val="Siln"/>
          <w:b w:val="0"/>
        </w:rPr>
        <w:t xml:space="preserve">ode dne </w:t>
      </w:r>
      <w:r w:rsidR="00CE1E21">
        <w:rPr>
          <w:rStyle w:val="Siln"/>
          <w:b w:val="0"/>
        </w:rPr>
        <w:t xml:space="preserve">následujícího po </w:t>
      </w:r>
      <w:r w:rsidR="00AF6F62">
        <w:rPr>
          <w:rStyle w:val="Siln"/>
          <w:b w:val="0"/>
        </w:rPr>
        <w:t xml:space="preserve">ukončení trvání standardní záruky za jakost, tj. po 24 měsících od </w:t>
      </w:r>
      <w:r w:rsidR="00CE1E21" w:rsidRPr="00D54D95">
        <w:rPr>
          <w:rStyle w:val="Siln"/>
          <w:b w:val="0"/>
        </w:rPr>
        <w:t xml:space="preserve">předání a převzetí </w:t>
      </w:r>
      <w:r w:rsidR="00CE1E21">
        <w:rPr>
          <w:rStyle w:val="Siln"/>
          <w:b w:val="0"/>
        </w:rPr>
        <w:t xml:space="preserve">úplného a vad prostého </w:t>
      </w:r>
      <w:r w:rsidR="00CE1E21" w:rsidRPr="00D54D95">
        <w:rPr>
          <w:rStyle w:val="Siln"/>
          <w:b w:val="0"/>
        </w:rPr>
        <w:t>díla</w:t>
      </w:r>
      <w:r w:rsidR="00CE1E21">
        <w:rPr>
          <w:rStyle w:val="Siln"/>
          <w:b w:val="0"/>
        </w:rPr>
        <w:t xml:space="preserve"> (milník „Finální akceptace </w:t>
      </w:r>
      <w:r w:rsidR="00AF6F62">
        <w:rPr>
          <w:rStyle w:val="Siln"/>
          <w:b w:val="0"/>
        </w:rPr>
        <w:t xml:space="preserve">IS </w:t>
      </w:r>
      <w:r w:rsidR="008E2E84">
        <w:rPr>
          <w:rStyle w:val="Siln"/>
          <w:b w:val="0"/>
        </w:rPr>
        <w:t>RIS</w:t>
      </w:r>
      <w:r w:rsidR="00CE1E21">
        <w:rPr>
          <w:rStyle w:val="Siln"/>
          <w:b w:val="0"/>
        </w:rPr>
        <w:t>“)</w:t>
      </w:r>
      <w:r w:rsidR="00CE1E21" w:rsidRPr="00D54D95">
        <w:rPr>
          <w:rStyle w:val="Siln"/>
          <w:b w:val="0"/>
        </w:rPr>
        <w:t>.</w:t>
      </w:r>
    </w:p>
    <w:p w14:paraId="6E54DBB2" w14:textId="4458799C" w:rsidR="00FC22BF" w:rsidRDefault="00FC22BF" w:rsidP="00701C6F">
      <w:pPr>
        <w:pStyle w:val="Nzev"/>
        <w:keepNext w:val="0"/>
        <w:numPr>
          <w:ilvl w:val="1"/>
          <w:numId w:val="28"/>
        </w:numPr>
        <w:ind w:left="567" w:hanging="567"/>
        <w:jc w:val="both"/>
        <w:rPr>
          <w:ins w:id="38" w:author="Autor" w:date="2021-03-15T10:15:00Z"/>
          <w:b w:val="0"/>
        </w:rPr>
      </w:pPr>
      <w:ins w:id="39" w:author="Autor" w:date="2021-03-15T10:15:00Z">
        <w:r w:rsidRPr="00A642A8">
          <w:rPr>
            <w:b w:val="0"/>
          </w:rPr>
          <w:t xml:space="preserve">Cena za služby </w:t>
        </w:r>
        <w:r>
          <w:rPr>
            <w:b w:val="0"/>
          </w:rPr>
          <w:t xml:space="preserve">Průběžného školení </w:t>
        </w:r>
        <w:r w:rsidRPr="00A642A8">
          <w:rPr>
            <w:b w:val="0"/>
          </w:rPr>
          <w:t xml:space="preserve">činí částku ve výši </w:t>
        </w:r>
        <w:r w:rsidRPr="00A642A8">
          <w:rPr>
            <w:rStyle w:val="Siln"/>
            <w:b w:val="0"/>
            <w:highlight w:val="yellow"/>
          </w:rPr>
          <w:t>[DOPLNÍ DODAVATEL]</w:t>
        </w:r>
        <w:r w:rsidRPr="00A642A8">
          <w:rPr>
            <w:b w:val="0"/>
          </w:rPr>
          <w:t xml:space="preserve">, Kč bez DPH (slovy: </w:t>
        </w:r>
        <w:r w:rsidRPr="00A642A8">
          <w:rPr>
            <w:rStyle w:val="Siln"/>
            <w:b w:val="0"/>
            <w:highlight w:val="yellow"/>
          </w:rPr>
          <w:t>[DOPLNÍ DODAVATEL]</w:t>
        </w:r>
        <w:r w:rsidRPr="00A642A8">
          <w:rPr>
            <w:b w:val="0"/>
          </w:rPr>
          <w:t xml:space="preserve"> korun českých)</w:t>
        </w:r>
      </w:ins>
      <w:ins w:id="40" w:author="Autor" w:date="2021-03-15T10:17:00Z">
        <w:r>
          <w:rPr>
            <w:b w:val="0"/>
          </w:rPr>
          <w:t xml:space="preserve"> za 1 den školení</w:t>
        </w:r>
      </w:ins>
      <w:ins w:id="41" w:author="Autor" w:date="2021-03-15T10:15:00Z">
        <w:r w:rsidRPr="00A642A8">
          <w:rPr>
            <w:b w:val="0"/>
          </w:rPr>
          <w:t xml:space="preserve">. DPH ve výši </w:t>
        </w:r>
        <w:r w:rsidRPr="00A642A8">
          <w:rPr>
            <w:rStyle w:val="Siln"/>
            <w:b w:val="0"/>
            <w:highlight w:val="yellow"/>
          </w:rPr>
          <w:t>[DOPLNÍ DODAVATEL]</w:t>
        </w:r>
        <w:r w:rsidRPr="00A642A8">
          <w:rPr>
            <w:b w:val="0"/>
          </w:rPr>
          <w:t xml:space="preserve"> % činí </w:t>
        </w:r>
        <w:r w:rsidRPr="00A642A8">
          <w:rPr>
            <w:rStyle w:val="Siln"/>
            <w:b w:val="0"/>
            <w:highlight w:val="yellow"/>
          </w:rPr>
          <w:t>[DOPLNÍ DODAVATEL]</w:t>
        </w:r>
        <w:r w:rsidRPr="00A642A8">
          <w:rPr>
            <w:b w:val="0"/>
          </w:rPr>
          <w:t xml:space="preserve"> Kč slovy: </w:t>
        </w:r>
        <w:r w:rsidRPr="00A642A8">
          <w:rPr>
            <w:rStyle w:val="Siln"/>
            <w:b w:val="0"/>
            <w:highlight w:val="yellow"/>
          </w:rPr>
          <w:t>[DOPLNÍ DODAVATEL]</w:t>
        </w:r>
        <w:r w:rsidRPr="00A642A8">
          <w:rPr>
            <w:b w:val="0"/>
          </w:rPr>
          <w:t xml:space="preserve"> korun českých).</w:t>
        </w:r>
        <w:r>
          <w:rPr>
            <w:b w:val="0"/>
          </w:rPr>
          <w:t xml:space="preserve"> Takto ujednaná cena za služby </w:t>
        </w:r>
      </w:ins>
      <w:ins w:id="42" w:author="Autor" w:date="2021-03-15T10:17:00Z">
        <w:r>
          <w:rPr>
            <w:b w:val="0"/>
          </w:rPr>
          <w:t xml:space="preserve">Průběžného školení </w:t>
        </w:r>
      </w:ins>
      <w:ins w:id="43" w:author="Autor" w:date="2021-03-15T10:15:00Z">
        <w:r>
          <w:rPr>
            <w:b w:val="0"/>
          </w:rPr>
          <w:t>je cenou fixní, konečnou a závaznou.</w:t>
        </w:r>
      </w:ins>
    </w:p>
    <w:p w14:paraId="6324F70D" w14:textId="03E11E52" w:rsidR="00AA7D91" w:rsidRPr="002B18A7" w:rsidRDefault="003C3D36" w:rsidP="00701C6F">
      <w:pPr>
        <w:pStyle w:val="Nzev"/>
        <w:keepNext w:val="0"/>
        <w:numPr>
          <w:ilvl w:val="1"/>
          <w:numId w:val="28"/>
        </w:numPr>
        <w:ind w:left="567" w:hanging="567"/>
        <w:jc w:val="both"/>
        <w:rPr>
          <w:b w:val="0"/>
        </w:rPr>
      </w:pPr>
      <w:r>
        <w:rPr>
          <w:b w:val="0"/>
        </w:rPr>
        <w:t>Zhotovitel</w:t>
      </w:r>
      <w:r w:rsidR="00CE1E21" w:rsidRPr="002B18A7">
        <w:rPr>
          <w:b w:val="0"/>
        </w:rPr>
        <w:t xml:space="preserve"> garantuje po celou dobu trvání platnosti a účinnosti této smlouvy hodinovou sazbu svých výkonů poskytovaných nad rámec Provozní podpory</w:t>
      </w:r>
      <w:r w:rsidR="00CE1E21">
        <w:rPr>
          <w:b w:val="0"/>
        </w:rPr>
        <w:t>, a to zejména pro rozvoj dodaného řešení,</w:t>
      </w:r>
      <w:r w:rsidR="00CE1E21" w:rsidRPr="002B18A7">
        <w:rPr>
          <w:b w:val="0"/>
        </w:rPr>
        <w:t xml:space="preserve"> ve výši </w:t>
      </w:r>
      <w:r w:rsidR="00CE1E21" w:rsidRPr="002B18A7">
        <w:rPr>
          <w:rStyle w:val="Siln"/>
          <w:b w:val="0"/>
          <w:highlight w:val="yellow"/>
        </w:rPr>
        <w:t>[DOPLNÍ DODAVATEL]</w:t>
      </w:r>
      <w:r w:rsidR="00CE1E21" w:rsidRPr="002B18A7">
        <w:rPr>
          <w:b w:val="0"/>
        </w:rPr>
        <w:t xml:space="preserve">,- Kč bez DPH (slovy: </w:t>
      </w:r>
      <w:r w:rsidR="00CE1E21" w:rsidRPr="002B18A7">
        <w:rPr>
          <w:rStyle w:val="Siln"/>
          <w:b w:val="0"/>
          <w:highlight w:val="yellow"/>
        </w:rPr>
        <w:t>[DOPLNÍ DODAVATEL]</w:t>
      </w:r>
      <w:r w:rsidR="00CE1E21" w:rsidRPr="002B18A7">
        <w:rPr>
          <w:b w:val="0"/>
        </w:rPr>
        <w:t xml:space="preserve"> korun českých) za 1 </w:t>
      </w:r>
      <w:r w:rsidR="00CE1E21">
        <w:rPr>
          <w:b w:val="0"/>
        </w:rPr>
        <w:t xml:space="preserve">člověkoden (tj. 8 pracovních hodin) </w:t>
      </w:r>
      <w:r w:rsidR="00CE1E21" w:rsidRPr="002B18A7">
        <w:rPr>
          <w:b w:val="0"/>
        </w:rPr>
        <w:t>takových prací. DPH bude účtováno ve výši dle platných účetních zákonů.</w:t>
      </w:r>
      <w:r w:rsidR="00CE1E21">
        <w:rPr>
          <w:b w:val="0"/>
        </w:rPr>
        <w:t xml:space="preserve"> Výkony </w:t>
      </w:r>
      <w:r w:rsidR="00CE1E21" w:rsidRPr="002B18A7">
        <w:rPr>
          <w:b w:val="0"/>
        </w:rPr>
        <w:t>poskytovan</w:t>
      </w:r>
      <w:r w:rsidR="00CE1E21">
        <w:rPr>
          <w:b w:val="0"/>
        </w:rPr>
        <w:t>é</w:t>
      </w:r>
      <w:r w:rsidR="00CE1E21" w:rsidRPr="002B18A7">
        <w:rPr>
          <w:b w:val="0"/>
        </w:rPr>
        <w:t xml:space="preserve"> nad rámec Provozní podpory</w:t>
      </w:r>
      <w:r w:rsidR="00CE1E21">
        <w:rPr>
          <w:b w:val="0"/>
        </w:rPr>
        <w:t xml:space="preserve"> budou vykazovány, účtovány a fakturovány v rozlišení na 1 člověkohodinu prací.</w:t>
      </w:r>
    </w:p>
    <w:p w14:paraId="1C26A982" w14:textId="77777777" w:rsidR="005E41FF" w:rsidRPr="00D745B0" w:rsidRDefault="005E41FF" w:rsidP="00701C6F"/>
    <w:p w14:paraId="7933AD67" w14:textId="77777777" w:rsidR="005E41FF" w:rsidRPr="00E779CA" w:rsidRDefault="005E41FF" w:rsidP="00701C6F">
      <w:pPr>
        <w:pStyle w:val="Nadpis1"/>
        <w:rPr>
          <w:rStyle w:val="Siln"/>
        </w:rPr>
      </w:pPr>
      <w:r w:rsidRPr="00E779CA">
        <w:rPr>
          <w:rStyle w:val="Siln"/>
        </w:rPr>
        <w:t>Práva a povinnosti stran</w:t>
      </w:r>
    </w:p>
    <w:p w14:paraId="4E904D44" w14:textId="5FA1A7C7"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dodat </w:t>
      </w:r>
      <w:r>
        <w:rPr>
          <w:b w:val="0"/>
        </w:rPr>
        <w:t>Objednatel</w:t>
      </w:r>
      <w:r w:rsidR="005E41FF" w:rsidRPr="00037729">
        <w:rPr>
          <w:b w:val="0"/>
        </w:rPr>
        <w:t>i úplné a funkční dílo dle této smlouvy, a pokud je součástí dodávky i zboží, bude se jednat o nové nepoužité zboží v dohodnutém množství, jakosti a provedení, které je </w:t>
      </w:r>
      <w:r>
        <w:rPr>
          <w:b w:val="0"/>
        </w:rPr>
        <w:t>Zhotovitel</w:t>
      </w:r>
      <w:r w:rsidR="005E41FF" w:rsidRPr="00037729">
        <w:rPr>
          <w:b w:val="0"/>
        </w:rPr>
        <w:t xml:space="preserve"> povinen předložit v souladu se specifikaci technických a uživatelských standardů a </w:t>
      </w:r>
      <w:r>
        <w:rPr>
          <w:b w:val="0"/>
        </w:rPr>
        <w:t>Objednatel</w:t>
      </w:r>
      <w:r w:rsidR="005E41FF" w:rsidRPr="00037729">
        <w:rPr>
          <w:b w:val="0"/>
        </w:rPr>
        <w:t xml:space="preserve">em písemně odsouhlasenou dokumentací. </w:t>
      </w:r>
    </w:p>
    <w:p w14:paraId="10F1057E" w14:textId="1278CBEB"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v souladu s podmínkami této smlouvy řádně a včas dodat </w:t>
      </w:r>
      <w:r>
        <w:rPr>
          <w:b w:val="0"/>
        </w:rPr>
        <w:t>Objednatel</w:t>
      </w:r>
      <w:r w:rsidR="005E41FF" w:rsidRPr="00037729">
        <w:rPr>
          <w:b w:val="0"/>
        </w:rPr>
        <w:t xml:space="preserve">i dílo dle této smlouvy, a to vč. implementace, provedení potřebné montáže, instalace a zprovoznění na místě plnění, přičemž za řádné dodání díla se považuje jeho převzetí </w:t>
      </w:r>
      <w:r>
        <w:rPr>
          <w:b w:val="0"/>
        </w:rPr>
        <w:t>Objednatel</w:t>
      </w:r>
      <w:r w:rsidR="005E41FF" w:rsidRPr="00037729">
        <w:rPr>
          <w:b w:val="0"/>
        </w:rPr>
        <w:t xml:space="preserve">em, a to na základě potvrzení této skutečnosti v protokolu o předání a převzetí dodávky díla. Předávací protokol může být podepsán nejdříve v okamžiku, kdy bude beze zbytku realizována dodávka díla </w:t>
      </w:r>
      <w:r>
        <w:rPr>
          <w:b w:val="0"/>
        </w:rPr>
        <w:t>Zhotovitel</w:t>
      </w:r>
      <w:r w:rsidR="005E41FF" w:rsidRPr="00037729">
        <w:rPr>
          <w:b w:val="0"/>
        </w:rPr>
        <w:t xml:space="preserve">em včetně dodání na místo určené </w:t>
      </w:r>
      <w:r>
        <w:rPr>
          <w:b w:val="0"/>
        </w:rPr>
        <w:t>Objednatel</w:t>
      </w:r>
      <w:r w:rsidR="005E41FF" w:rsidRPr="00037729">
        <w:rPr>
          <w:b w:val="0"/>
        </w:rPr>
        <w:t xml:space="preserve">em, instalace, implementace a zprovoznění díla s tím, že </w:t>
      </w:r>
      <w:r>
        <w:rPr>
          <w:b w:val="0"/>
        </w:rPr>
        <w:t>Zhotovitel</w:t>
      </w:r>
      <w:r w:rsidR="005E41FF" w:rsidRPr="00037729">
        <w:rPr>
          <w:b w:val="0"/>
        </w:rPr>
        <w:t xml:space="preserve"> na své náklady zajistí odvoz a likvidaci obalů a dalších použitých materiálů a úklid prostor dotčených realizací dodávky zboží. </w:t>
      </w:r>
    </w:p>
    <w:p w14:paraId="096C79CF" w14:textId="3B894132"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spolu s dílem dodat </w:t>
      </w:r>
      <w:r>
        <w:rPr>
          <w:b w:val="0"/>
        </w:rPr>
        <w:t>Objednatel</w:t>
      </w:r>
      <w:r w:rsidR="005E41FF" w:rsidRPr="00037729">
        <w:rPr>
          <w:b w:val="0"/>
        </w:rPr>
        <w:t xml:space="preserve">i kompletní dokumentaci nezbytnou k užívání zboží, a to zejména záruční listy a návody v českém jazyce a další dokumentaci vyplývající </w:t>
      </w:r>
      <w:r w:rsidR="00990C26">
        <w:rPr>
          <w:b w:val="0"/>
        </w:rPr>
        <w:t xml:space="preserve">nebo analogickou k </w:t>
      </w:r>
      <w:r w:rsidR="00990C26" w:rsidRPr="00037729">
        <w:rPr>
          <w:b w:val="0"/>
        </w:rPr>
        <w:t>platné legislativ</w:t>
      </w:r>
      <w:r w:rsidR="00990C26">
        <w:rPr>
          <w:b w:val="0"/>
        </w:rPr>
        <w:t>ě</w:t>
      </w:r>
      <w:r w:rsidR="005E41FF" w:rsidRPr="00037729">
        <w:rPr>
          <w:b w:val="0"/>
        </w:rPr>
        <w:t xml:space="preserve">, zejm. zákona č. 365/2000 Sb. o informačních systémech veřejné správy, ve znění pozdějších předpisů, přičemž je současně povinen provést proškolení obsluhy díla a potřebné revize. </w:t>
      </w:r>
    </w:p>
    <w:p w14:paraId="2189B52C" w14:textId="69D60F03" w:rsidR="005E41FF" w:rsidRPr="00037729" w:rsidRDefault="003C3D36" w:rsidP="00701C6F">
      <w:pPr>
        <w:pStyle w:val="Nzev"/>
        <w:keepNext w:val="0"/>
        <w:numPr>
          <w:ilvl w:val="1"/>
          <w:numId w:val="28"/>
        </w:numPr>
        <w:ind w:left="567" w:hanging="567"/>
        <w:jc w:val="both"/>
        <w:rPr>
          <w:b w:val="0"/>
        </w:rPr>
      </w:pPr>
      <w:r>
        <w:rPr>
          <w:b w:val="0"/>
        </w:rPr>
        <w:t>Objednatel</w:t>
      </w:r>
      <w:r w:rsidR="005E41FF" w:rsidRPr="00037729">
        <w:rPr>
          <w:b w:val="0"/>
        </w:rPr>
        <w:t xml:space="preserve"> nabývá vlastnického práva k dílu dnem řádného předání a převzetí díla od </w:t>
      </w:r>
      <w:r>
        <w:rPr>
          <w:b w:val="0"/>
        </w:rPr>
        <w:t>Zhotovitel</w:t>
      </w:r>
      <w:r w:rsidR="005E41FF" w:rsidRPr="00037729">
        <w:rPr>
          <w:b w:val="0"/>
        </w:rPr>
        <w:t>e na základě podpisu předávacího protokolu oběma smluvními stranami. Stejným okamžikem přechází na </w:t>
      </w:r>
      <w:r>
        <w:rPr>
          <w:b w:val="0"/>
        </w:rPr>
        <w:t>Objednatel</w:t>
      </w:r>
      <w:r w:rsidR="005E41FF" w:rsidRPr="00037729">
        <w:rPr>
          <w:b w:val="0"/>
        </w:rPr>
        <w:t>e také odpovědnost za nebezpečí škody na zboží.</w:t>
      </w:r>
    </w:p>
    <w:p w14:paraId="3AF80A96" w14:textId="41655A97"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neprodleně písemně vyrozumět </w:t>
      </w:r>
      <w:r>
        <w:rPr>
          <w:b w:val="0"/>
        </w:rPr>
        <w:t>Objednatel</w:t>
      </w:r>
      <w:r w:rsidR="005E41FF" w:rsidRPr="00037729">
        <w:rPr>
          <w:b w:val="0"/>
        </w:rPr>
        <w:t xml:space="preserve">e o případném ohrožení doby plnění a o všech skutečnostech, které mohou řádné a včasné plnění předmětu této smlouvy znemožnit, a to nejpozději do 3 dnů ode dne, kdy se </w:t>
      </w:r>
      <w:r>
        <w:rPr>
          <w:b w:val="0"/>
        </w:rPr>
        <w:t>Zhotovitel</w:t>
      </w:r>
      <w:r w:rsidR="005E41FF" w:rsidRPr="00037729">
        <w:rPr>
          <w:b w:val="0"/>
        </w:rPr>
        <w:t xml:space="preserve"> dozví o takové skutečnosti. </w:t>
      </w:r>
    </w:p>
    <w:p w14:paraId="58BAFFC5" w14:textId="0D7CF6B8"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není oprávněn postoupit jakákoliv práva anebo povinnosti vyplývající z této smlouvy na třetí osoby bez předchozího písemného souhlasu </w:t>
      </w:r>
      <w:r>
        <w:rPr>
          <w:b w:val="0"/>
        </w:rPr>
        <w:t>Objednatel</w:t>
      </w:r>
      <w:r w:rsidR="005E41FF" w:rsidRPr="00037729">
        <w:rPr>
          <w:b w:val="0"/>
        </w:rPr>
        <w:t>e.</w:t>
      </w:r>
    </w:p>
    <w:p w14:paraId="18F31C42" w14:textId="0B805F2D" w:rsidR="005E41FF" w:rsidRPr="00037729" w:rsidRDefault="005E41FF" w:rsidP="00701C6F">
      <w:pPr>
        <w:pStyle w:val="Nzev"/>
        <w:keepNext w:val="0"/>
        <w:numPr>
          <w:ilvl w:val="1"/>
          <w:numId w:val="28"/>
        </w:numPr>
        <w:ind w:left="567" w:hanging="567"/>
        <w:jc w:val="both"/>
        <w:rPr>
          <w:b w:val="0"/>
        </w:rPr>
      </w:pPr>
      <w:r w:rsidRPr="00037729">
        <w:rPr>
          <w:b w:val="0"/>
        </w:rPr>
        <w:lastRenderedPageBreak/>
        <w:t xml:space="preserve">Smluvní strany sjednávají, že </w:t>
      </w:r>
      <w:r w:rsidR="003C3D36">
        <w:rPr>
          <w:b w:val="0"/>
        </w:rPr>
        <w:t>Zhotovitel</w:t>
      </w:r>
      <w:r w:rsidRPr="00037729">
        <w:rPr>
          <w:b w:val="0"/>
        </w:rPr>
        <w:t xml:space="preserve"> není oprávněn jakékoliv jeho pohledávky za </w:t>
      </w:r>
      <w:r w:rsidR="003C3D36">
        <w:rPr>
          <w:b w:val="0"/>
        </w:rPr>
        <w:t>Objednatel</w:t>
      </w:r>
      <w:r w:rsidRPr="00037729">
        <w:rPr>
          <w:b w:val="0"/>
        </w:rPr>
        <w:t xml:space="preserve">em, které vzniknou na základě této smlouvy, započítat vůči pohledávkám </w:t>
      </w:r>
      <w:r w:rsidR="003C3D36">
        <w:rPr>
          <w:b w:val="0"/>
        </w:rPr>
        <w:t>Objednatel</w:t>
      </w:r>
      <w:r w:rsidRPr="00037729">
        <w:rPr>
          <w:b w:val="0"/>
        </w:rPr>
        <w:t xml:space="preserve">e za </w:t>
      </w:r>
      <w:r w:rsidR="003C3D36">
        <w:rPr>
          <w:b w:val="0"/>
        </w:rPr>
        <w:t>Zhotovitel</w:t>
      </w:r>
      <w:r w:rsidRPr="00037729">
        <w:rPr>
          <w:b w:val="0"/>
        </w:rPr>
        <w:t>em jednostranným právním jednáním.</w:t>
      </w:r>
    </w:p>
    <w:p w14:paraId="418FD4D6" w14:textId="061AAFDC"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odpovídá </w:t>
      </w:r>
      <w:r>
        <w:rPr>
          <w:b w:val="0"/>
        </w:rPr>
        <w:t>Objednatel</w:t>
      </w:r>
      <w:r w:rsidR="005E41FF" w:rsidRPr="00037729">
        <w:rPr>
          <w:b w:val="0"/>
        </w:rPr>
        <w:t>i za škodu způsobenou porušením povinnosti podle této smlouvy nebo povinnosti stanovené obecně závazným platným právním předpisem.</w:t>
      </w:r>
    </w:p>
    <w:p w14:paraId="45E4ECCF" w14:textId="01E48B98" w:rsidR="005E41FF" w:rsidRPr="00037729" w:rsidRDefault="005E41FF" w:rsidP="00701C6F">
      <w:pPr>
        <w:pStyle w:val="Nzev"/>
        <w:keepNext w:val="0"/>
        <w:numPr>
          <w:ilvl w:val="1"/>
          <w:numId w:val="28"/>
        </w:numPr>
        <w:ind w:left="567" w:hanging="567"/>
        <w:jc w:val="both"/>
        <w:rPr>
          <w:b w:val="0"/>
        </w:rPr>
      </w:pPr>
      <w:r w:rsidRPr="00037729">
        <w:rPr>
          <w:b w:val="0"/>
        </w:rPr>
        <w:t xml:space="preserve">Smluvní strany se dohodly a </w:t>
      </w:r>
      <w:r w:rsidR="003C3D36">
        <w:rPr>
          <w:b w:val="0"/>
        </w:rPr>
        <w:t>Zhotovitel</w:t>
      </w:r>
      <w:r w:rsidRPr="00037729">
        <w:rPr>
          <w:b w:val="0"/>
        </w:rPr>
        <w:t xml:space="preserve"> určil, že osobou oprávněnou k jednání za </w:t>
      </w:r>
      <w:r w:rsidR="003C3D36">
        <w:rPr>
          <w:b w:val="0"/>
        </w:rPr>
        <w:t>Zhotovitel</w:t>
      </w:r>
      <w:r w:rsidRPr="00037729">
        <w:rPr>
          <w:b w:val="0"/>
        </w:rPr>
        <w:t>e v technických věcech, které se týkají této smlouvy a její realizace, je/jsou:</w:t>
      </w:r>
    </w:p>
    <w:p w14:paraId="7A5D9D95" w14:textId="1CE73D3A" w:rsidR="005E41FF" w:rsidRPr="00037729" w:rsidRDefault="005E41FF" w:rsidP="00701C6F">
      <w:pPr>
        <w:ind w:left="851"/>
      </w:pPr>
      <w:r w:rsidRPr="00037729">
        <w:t xml:space="preserve">Jméno a příjmení: </w:t>
      </w:r>
      <w:r w:rsidRPr="00037729">
        <w:tab/>
      </w:r>
      <w:r w:rsidR="00037729" w:rsidRPr="00037729">
        <w:rPr>
          <w:rStyle w:val="Siln"/>
          <w:highlight w:val="yellow"/>
        </w:rPr>
        <w:t>[DOPLNÍ DODAVATEL]</w:t>
      </w:r>
    </w:p>
    <w:p w14:paraId="74735BE8" w14:textId="60C3E34C" w:rsidR="005E41FF" w:rsidRPr="00D745B0" w:rsidRDefault="005E41FF" w:rsidP="00701C6F">
      <w:pPr>
        <w:ind w:left="851"/>
      </w:pPr>
      <w:r w:rsidRPr="00D745B0">
        <w:t>e</w:t>
      </w:r>
      <w:r>
        <w:t>-</w:t>
      </w:r>
      <w:r w:rsidRPr="00D745B0">
        <w:t>mail:</w:t>
      </w:r>
      <w:r w:rsidRPr="00037729">
        <w:tab/>
      </w:r>
      <w:r w:rsidRPr="00037729">
        <w:tab/>
      </w:r>
      <w:r w:rsidR="00037729" w:rsidRPr="00037729">
        <w:rPr>
          <w:rStyle w:val="Siln"/>
          <w:highlight w:val="yellow"/>
        </w:rPr>
        <w:t>[DOPLNÍ DODAVATEL]</w:t>
      </w:r>
    </w:p>
    <w:p w14:paraId="0899BA03" w14:textId="44AC4F8E" w:rsidR="005E41FF" w:rsidRPr="00D745B0" w:rsidRDefault="005E41FF" w:rsidP="00701C6F">
      <w:pPr>
        <w:ind w:left="851"/>
      </w:pPr>
      <w:r w:rsidRPr="00D745B0">
        <w:t xml:space="preserve">tel.: </w:t>
      </w:r>
      <w:r w:rsidRPr="00037729">
        <w:tab/>
      </w:r>
      <w:r w:rsidRPr="00037729">
        <w:tab/>
      </w:r>
      <w:r w:rsidR="00037729" w:rsidRPr="00037729">
        <w:tab/>
      </w:r>
      <w:r w:rsidR="00037729" w:rsidRPr="00037729">
        <w:rPr>
          <w:rStyle w:val="Siln"/>
          <w:highlight w:val="yellow"/>
        </w:rPr>
        <w:t>[DOPLNÍ DODAVATEL]</w:t>
      </w:r>
    </w:p>
    <w:p w14:paraId="0C81B9C5" w14:textId="2EBC43F6" w:rsidR="005E41FF" w:rsidRPr="00037729" w:rsidRDefault="005E41FF" w:rsidP="00701C6F">
      <w:pPr>
        <w:pStyle w:val="Nzev"/>
        <w:keepNext w:val="0"/>
        <w:numPr>
          <w:ilvl w:val="1"/>
          <w:numId w:val="28"/>
        </w:numPr>
        <w:ind w:left="567" w:hanging="567"/>
        <w:jc w:val="both"/>
        <w:rPr>
          <w:b w:val="0"/>
        </w:rPr>
      </w:pPr>
      <w:r w:rsidRPr="00037729">
        <w:rPr>
          <w:b w:val="0"/>
        </w:rPr>
        <w:t xml:space="preserve">Smluvní strany se dohodly a </w:t>
      </w:r>
      <w:r w:rsidR="003C3D36">
        <w:rPr>
          <w:b w:val="0"/>
        </w:rPr>
        <w:t>Objednatel</w:t>
      </w:r>
      <w:r w:rsidRPr="00037729">
        <w:rPr>
          <w:b w:val="0"/>
        </w:rPr>
        <w:t xml:space="preserve"> určil, že osobou oprávněnou k jednání za </w:t>
      </w:r>
      <w:r w:rsidR="003C3D36">
        <w:rPr>
          <w:b w:val="0"/>
        </w:rPr>
        <w:t>Objednatel</w:t>
      </w:r>
      <w:r w:rsidRPr="00037729">
        <w:rPr>
          <w:b w:val="0"/>
        </w:rPr>
        <w:t>e v technických věcech, které se týkají této smlouvy a její realizace, je:</w:t>
      </w:r>
    </w:p>
    <w:p w14:paraId="67C06247" w14:textId="27465596" w:rsidR="005E41FF" w:rsidRPr="00D745B0" w:rsidRDefault="005E41FF" w:rsidP="00701C6F">
      <w:pPr>
        <w:ind w:left="851"/>
      </w:pPr>
      <w:r w:rsidRPr="00D745B0">
        <w:t>Jméno</w:t>
      </w:r>
      <w:r>
        <w:t xml:space="preserve"> a příjmení</w:t>
      </w:r>
      <w:r w:rsidRPr="00D745B0">
        <w:t>:</w:t>
      </w:r>
      <w:r w:rsidRPr="00037729">
        <w:tab/>
      </w:r>
      <w:r w:rsidR="00037729" w:rsidRPr="00037729">
        <w:rPr>
          <w:highlight w:val="cyan"/>
        </w:rPr>
        <w:t>[bude doplněno před podpisem smlouvy]</w:t>
      </w:r>
    </w:p>
    <w:p w14:paraId="5A8721F9" w14:textId="5EDD438A" w:rsidR="005E41FF" w:rsidRPr="00D745B0" w:rsidRDefault="005E41FF" w:rsidP="00701C6F">
      <w:pPr>
        <w:ind w:left="851"/>
      </w:pPr>
      <w:r w:rsidRPr="00D745B0">
        <w:t>e</w:t>
      </w:r>
      <w:r>
        <w:t>-</w:t>
      </w:r>
      <w:r w:rsidRPr="00D745B0">
        <w:t>mail:</w:t>
      </w:r>
      <w:r w:rsidRPr="00037729">
        <w:tab/>
      </w:r>
      <w:r w:rsidRPr="00037729">
        <w:tab/>
      </w:r>
      <w:r w:rsidR="00037729" w:rsidRPr="00037729">
        <w:rPr>
          <w:highlight w:val="cyan"/>
        </w:rPr>
        <w:t>[bude doplněno před podpisem smlouvy]</w:t>
      </w:r>
    </w:p>
    <w:p w14:paraId="0D2F21AE" w14:textId="0C30D9C2" w:rsidR="005E41FF" w:rsidRPr="00D745B0" w:rsidRDefault="005E41FF" w:rsidP="00701C6F">
      <w:pPr>
        <w:ind w:left="851"/>
      </w:pPr>
      <w:r w:rsidRPr="00D745B0">
        <w:t xml:space="preserve">tel.: </w:t>
      </w:r>
      <w:r w:rsidRPr="00037729">
        <w:tab/>
      </w:r>
      <w:r w:rsidRPr="00037729">
        <w:tab/>
      </w:r>
      <w:r w:rsidR="00037729">
        <w:tab/>
      </w:r>
      <w:r w:rsidR="00037729" w:rsidRPr="00037729">
        <w:rPr>
          <w:highlight w:val="cyan"/>
        </w:rPr>
        <w:t>[bude doplněno před podpisem smlouvy]</w:t>
      </w:r>
    </w:p>
    <w:p w14:paraId="642BC9FB" w14:textId="0950DC09" w:rsidR="005E41FF" w:rsidRPr="00037729" w:rsidRDefault="005E41FF" w:rsidP="00701C6F">
      <w:pPr>
        <w:pStyle w:val="Nzev"/>
        <w:keepNext w:val="0"/>
        <w:numPr>
          <w:ilvl w:val="1"/>
          <w:numId w:val="28"/>
        </w:numPr>
        <w:ind w:left="567" w:hanging="567"/>
        <w:jc w:val="both"/>
        <w:rPr>
          <w:b w:val="0"/>
        </w:rPr>
      </w:pPr>
      <w:r w:rsidRPr="00037729">
        <w:rPr>
          <w:b w:val="0"/>
        </w:rPr>
        <w:t xml:space="preserve">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w:t>
      </w:r>
      <w:r w:rsidR="003C3D36">
        <w:rPr>
          <w:b w:val="0"/>
        </w:rPr>
        <w:t>Objednatel</w:t>
      </w:r>
      <w:r w:rsidRPr="00037729">
        <w:rPr>
          <w:b w:val="0"/>
        </w:rPr>
        <w:t>e, uvedené v záhlaví této smlouvy.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záhlaví této smlouvy.</w:t>
      </w:r>
    </w:p>
    <w:p w14:paraId="7EF07DBE" w14:textId="54A37A3E"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ve lhůtě do 10 pracovních dnů ode dne nabytí účinnosti této smlouvy uzavřít pojistnou smlouvu, jejímž předmětem je pojištění odpovědnosti </w:t>
      </w:r>
      <w:r>
        <w:rPr>
          <w:b w:val="0"/>
        </w:rPr>
        <w:t>Zhotovitel</w:t>
      </w:r>
      <w:r w:rsidR="005E41FF" w:rsidRPr="00037729">
        <w:rPr>
          <w:b w:val="0"/>
        </w:rPr>
        <w:t xml:space="preserve">e za škodu způsobenou </w:t>
      </w:r>
      <w:r>
        <w:rPr>
          <w:b w:val="0"/>
        </w:rPr>
        <w:t>Zhotovitel</w:t>
      </w:r>
      <w:r w:rsidR="005E41FF" w:rsidRPr="003C4BD5">
        <w:rPr>
          <w:b w:val="0"/>
        </w:rPr>
        <w:t xml:space="preserve">em do výše limitu pojistného plnění v částce minimálně </w:t>
      </w:r>
      <w:r w:rsidR="00280B09">
        <w:rPr>
          <w:b w:val="0"/>
        </w:rPr>
        <w:t>2</w:t>
      </w:r>
      <w:r w:rsidR="00037729" w:rsidRPr="003C4BD5">
        <w:rPr>
          <w:b w:val="0"/>
        </w:rPr>
        <w:t>0</w:t>
      </w:r>
      <w:r w:rsidR="00280B09">
        <w:rPr>
          <w:b w:val="0"/>
        </w:rPr>
        <w:t> </w:t>
      </w:r>
      <w:r w:rsidR="005E41FF" w:rsidRPr="003C4BD5">
        <w:rPr>
          <w:b w:val="0"/>
        </w:rPr>
        <w:t>000</w:t>
      </w:r>
      <w:r w:rsidR="00280B09">
        <w:rPr>
          <w:b w:val="0"/>
        </w:rPr>
        <w:t xml:space="preserve"> </w:t>
      </w:r>
      <w:r w:rsidR="005E41FF" w:rsidRPr="003C4BD5">
        <w:rPr>
          <w:b w:val="0"/>
        </w:rPr>
        <w:t>000,- Kč z jedné pojistné</w:t>
      </w:r>
      <w:r w:rsidR="005E41FF" w:rsidRPr="00037729">
        <w:rPr>
          <w:b w:val="0"/>
        </w:rPr>
        <w:t xml:space="preserve"> události ročně. </w:t>
      </w:r>
      <w:r>
        <w:rPr>
          <w:b w:val="0"/>
        </w:rPr>
        <w:t>Zhotovitel</w:t>
      </w:r>
      <w:r w:rsidR="005E41FF" w:rsidRPr="00037729">
        <w:rPr>
          <w:b w:val="0"/>
        </w:rPr>
        <w:t xml:space="preserve"> se zavazuje na žádost </w:t>
      </w:r>
      <w:r>
        <w:rPr>
          <w:b w:val="0"/>
        </w:rPr>
        <w:t>Objednatel</w:t>
      </w:r>
      <w:r w:rsidR="005E41FF" w:rsidRPr="00037729">
        <w:rPr>
          <w:b w:val="0"/>
        </w:rPr>
        <w:t xml:space="preserve">e bezodkladně, nejpozději však ve lhůtě do 5 pracovních dnů od doručení písemné výzvy </w:t>
      </w:r>
      <w:r>
        <w:rPr>
          <w:b w:val="0"/>
        </w:rPr>
        <w:t>Objednatel</w:t>
      </w:r>
      <w:r w:rsidR="005E41FF" w:rsidRPr="00037729">
        <w:rPr>
          <w:b w:val="0"/>
        </w:rPr>
        <w:t xml:space="preserve">e, předložit </w:t>
      </w:r>
      <w:r>
        <w:rPr>
          <w:b w:val="0"/>
        </w:rPr>
        <w:t>Objednatel</w:t>
      </w:r>
      <w:r w:rsidR="005E41FF" w:rsidRPr="00037729">
        <w:rPr>
          <w:b w:val="0"/>
        </w:rPr>
        <w:t xml:space="preserve">i pojistný certifikát prokazující existenci a účinnost této pojistné smlouvy. </w:t>
      </w:r>
      <w:r>
        <w:rPr>
          <w:b w:val="0"/>
        </w:rPr>
        <w:t>Zhotovitel</w:t>
      </w:r>
      <w:r w:rsidR="005E41FF" w:rsidRPr="00037729">
        <w:rPr>
          <w:b w:val="0"/>
        </w:rPr>
        <w:t xml:space="preserve"> se zavazuje, že pojistná smlouva dle věty první tohoto článku zůstane v účinnosti v tomto rozsahu po celou dobu trvání záruky. Za porušení povinnosti dle tohoto odstavce zaplatí </w:t>
      </w:r>
      <w:r>
        <w:rPr>
          <w:b w:val="0"/>
        </w:rPr>
        <w:t>Zhotovitel</w:t>
      </w:r>
      <w:r w:rsidR="005E41FF" w:rsidRPr="00037729">
        <w:rPr>
          <w:b w:val="0"/>
        </w:rPr>
        <w:t xml:space="preserve"> </w:t>
      </w:r>
      <w:r>
        <w:rPr>
          <w:b w:val="0"/>
        </w:rPr>
        <w:t>Objednatel</w:t>
      </w:r>
      <w:r w:rsidR="005E41FF" w:rsidRPr="00037729">
        <w:rPr>
          <w:b w:val="0"/>
        </w:rPr>
        <w:t xml:space="preserve">i smluvní pokutu ve výši 0,05 % z ceny díla bez DPH dle čl. IV. odst. 2) této smlouvy za každý, byť jen započatý den, v němž bude </w:t>
      </w:r>
      <w:r>
        <w:rPr>
          <w:b w:val="0"/>
        </w:rPr>
        <w:t>Zhotovitel</w:t>
      </w:r>
      <w:r w:rsidR="005E41FF" w:rsidRPr="00037729">
        <w:rPr>
          <w:b w:val="0"/>
        </w:rPr>
        <w:t xml:space="preserve"> v prodlení. </w:t>
      </w:r>
      <w:r w:rsidR="00A642A8">
        <w:rPr>
          <w:b w:val="0"/>
        </w:rPr>
        <w:t xml:space="preserve">Zaplacením smluvní pokuty není dotčeno právo </w:t>
      </w:r>
      <w:r>
        <w:rPr>
          <w:b w:val="0"/>
        </w:rPr>
        <w:t>Objednatel</w:t>
      </w:r>
      <w:r w:rsidR="00A642A8">
        <w:rPr>
          <w:b w:val="0"/>
        </w:rPr>
        <w:t>e na uplatnění případného nároku na náhradu případně vzniklé škody.</w:t>
      </w:r>
    </w:p>
    <w:p w14:paraId="6B14E0E0" w14:textId="48204B6B"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se zavazuje označovat veškeré vydané faktury názvem a číslem projektu uvedeným v Preambuli této smlouvy.</w:t>
      </w:r>
    </w:p>
    <w:p w14:paraId="1B03DF26" w14:textId="7F77B16D"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minimálně do roku 20</w:t>
      </w:r>
      <w:r w:rsidR="00280B09">
        <w:rPr>
          <w:b w:val="0"/>
        </w:rPr>
        <w:t>30</w:t>
      </w:r>
      <w:r w:rsidR="005E41FF" w:rsidRPr="00037729">
        <w:rPr>
          <w:b w:val="0"/>
        </w:rPr>
        <w:t xml:space="preserve"> poskytovat požadované informace a dokumentaci související s realizací projektu zaměstnancům nebo zmocněncům pověřených orgánů (</w:t>
      </w:r>
      <w:r w:rsidR="00280B09">
        <w:rPr>
          <w:b w:val="0"/>
        </w:rPr>
        <w:t>MZ ČR</w:t>
      </w:r>
      <w:r w:rsidR="005E41FF" w:rsidRPr="00037729">
        <w:rPr>
          <w:b w:val="0"/>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E946C53" w14:textId="7400F7FB" w:rsidR="005E41FF" w:rsidRPr="00037729" w:rsidRDefault="003C3D36" w:rsidP="00701C6F">
      <w:pPr>
        <w:pStyle w:val="Nzev"/>
        <w:keepNext w:val="0"/>
        <w:numPr>
          <w:ilvl w:val="1"/>
          <w:numId w:val="28"/>
        </w:numPr>
        <w:ind w:left="567" w:hanging="567"/>
        <w:jc w:val="both"/>
        <w:rPr>
          <w:b w:val="0"/>
        </w:rPr>
      </w:pPr>
      <w:r>
        <w:rPr>
          <w:b w:val="0"/>
        </w:rPr>
        <w:t>Zhotovitel</w:t>
      </w:r>
      <w:r w:rsidR="005E41FF" w:rsidRPr="00037729">
        <w:rPr>
          <w:b w:val="0"/>
        </w:rPr>
        <w:t xml:space="preserve"> je povinen uchovávat veškerou dokumentaci související s realizací projektu včetně faktur minimálně do konce roku 20</w:t>
      </w:r>
      <w:r w:rsidR="00280B09">
        <w:rPr>
          <w:b w:val="0"/>
        </w:rPr>
        <w:t>30</w:t>
      </w:r>
      <w:r w:rsidR="005E41FF" w:rsidRPr="00037729">
        <w:rPr>
          <w:b w:val="0"/>
        </w:rPr>
        <w:t>. Pokud je v příslušných českých právních předpisech stanovena lhůta delší, musí ji </w:t>
      </w:r>
      <w:r>
        <w:rPr>
          <w:b w:val="0"/>
        </w:rPr>
        <w:t>Zhotovitel</w:t>
      </w:r>
      <w:r w:rsidR="005E41FF" w:rsidRPr="00037729">
        <w:rPr>
          <w:b w:val="0"/>
        </w:rPr>
        <w:t xml:space="preserve"> použít.</w:t>
      </w:r>
    </w:p>
    <w:p w14:paraId="1F0C9CD9" w14:textId="77777777" w:rsidR="005E41FF" w:rsidRDefault="005E41FF" w:rsidP="00701C6F"/>
    <w:p w14:paraId="45FC6FF5" w14:textId="54892044" w:rsidR="00AA7D91" w:rsidRPr="00695CAB" w:rsidRDefault="00AA7D91" w:rsidP="00701C6F">
      <w:pPr>
        <w:pStyle w:val="Nadpis1"/>
        <w:rPr>
          <w:rStyle w:val="Siln"/>
        </w:rPr>
      </w:pPr>
      <w:r w:rsidRPr="003C22E9">
        <w:rPr>
          <w:rStyle w:val="Siln"/>
        </w:rPr>
        <w:lastRenderedPageBreak/>
        <w:t>Záruka za jakost</w:t>
      </w:r>
    </w:p>
    <w:p w14:paraId="005FD769" w14:textId="37F6117D"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 se zavazuje, že předaný předmět díla bude prostý vad a bude mít vlastnosti dle obecně závazných právních předpisů, této smlouvy a zadávací dokumentace veřejné zakázky uvedené v preambuli této smlouvy, dále bude mít vlastnosti první jakosti provedení a bude proveden v souladu s ověřenou technickou praxí. V ostatním platí ujednání stran týkající se vad a nedodělků, tak jak toto bylo dohodnuto v čl. </w:t>
      </w:r>
      <w:r w:rsidR="00037729">
        <w:rPr>
          <w:b w:val="0"/>
        </w:rPr>
        <w:fldChar w:fldCharType="begin"/>
      </w:r>
      <w:r w:rsidR="00037729">
        <w:rPr>
          <w:b w:val="0"/>
        </w:rPr>
        <w:instrText xml:space="preserve"> REF _Ref513665399 \r \h </w:instrText>
      </w:r>
      <w:r w:rsidR="00037729">
        <w:rPr>
          <w:b w:val="0"/>
        </w:rPr>
      </w:r>
      <w:r w:rsidR="00037729">
        <w:rPr>
          <w:b w:val="0"/>
        </w:rPr>
        <w:fldChar w:fldCharType="separate"/>
      </w:r>
      <w:r w:rsidR="00037729">
        <w:rPr>
          <w:b w:val="0"/>
        </w:rPr>
        <w:t>2</w:t>
      </w:r>
      <w:r w:rsidR="00037729">
        <w:rPr>
          <w:b w:val="0"/>
        </w:rPr>
        <w:fldChar w:fldCharType="end"/>
      </w:r>
      <w:r w:rsidR="00037729">
        <w:rPr>
          <w:b w:val="0"/>
        </w:rPr>
        <w:t xml:space="preserve"> – </w:t>
      </w:r>
      <w:r w:rsidR="00037729" w:rsidRPr="00037729">
        <w:rPr>
          <w:b w:val="0"/>
        </w:rPr>
        <w:fldChar w:fldCharType="begin"/>
      </w:r>
      <w:r w:rsidR="00037729" w:rsidRPr="00037729">
        <w:rPr>
          <w:b w:val="0"/>
        </w:rPr>
        <w:instrText xml:space="preserve"> REF _Ref513665399 \h  \* MERGEFORMAT </w:instrText>
      </w:r>
      <w:r w:rsidR="00037729" w:rsidRPr="00037729">
        <w:rPr>
          <w:b w:val="0"/>
        </w:rPr>
      </w:r>
      <w:r w:rsidR="00037729" w:rsidRPr="00037729">
        <w:rPr>
          <w:b w:val="0"/>
        </w:rPr>
        <w:fldChar w:fldCharType="separate"/>
      </w:r>
      <w:r w:rsidR="00037729" w:rsidRPr="00037729">
        <w:rPr>
          <w:rStyle w:val="Siln"/>
          <w:b w:val="0"/>
        </w:rPr>
        <w:t>Předmět smlouvy</w:t>
      </w:r>
      <w:r w:rsidR="00037729" w:rsidRPr="00037729">
        <w:rPr>
          <w:b w:val="0"/>
        </w:rPr>
        <w:fldChar w:fldCharType="end"/>
      </w:r>
      <w:r w:rsidR="00037729">
        <w:rPr>
          <w:b w:val="0"/>
        </w:rPr>
        <w:t xml:space="preserve"> a čl. </w:t>
      </w:r>
      <w:r w:rsidR="00037729">
        <w:rPr>
          <w:b w:val="0"/>
        </w:rPr>
        <w:fldChar w:fldCharType="begin"/>
      </w:r>
      <w:r w:rsidR="00037729">
        <w:rPr>
          <w:b w:val="0"/>
        </w:rPr>
        <w:instrText xml:space="preserve"> REF _Ref513665002 \r \h </w:instrText>
      </w:r>
      <w:r w:rsidR="00037729">
        <w:rPr>
          <w:b w:val="0"/>
        </w:rPr>
      </w:r>
      <w:r w:rsidR="00037729">
        <w:rPr>
          <w:b w:val="0"/>
        </w:rPr>
        <w:fldChar w:fldCharType="separate"/>
      </w:r>
      <w:r w:rsidR="00037729">
        <w:rPr>
          <w:b w:val="0"/>
        </w:rPr>
        <w:t>4</w:t>
      </w:r>
      <w:r w:rsidR="00037729">
        <w:rPr>
          <w:b w:val="0"/>
        </w:rPr>
        <w:fldChar w:fldCharType="end"/>
      </w:r>
      <w:r w:rsidR="00037729">
        <w:rPr>
          <w:b w:val="0"/>
        </w:rPr>
        <w:t xml:space="preserve"> – </w:t>
      </w:r>
      <w:r w:rsidR="00037729" w:rsidRPr="00037729">
        <w:rPr>
          <w:b w:val="0"/>
        </w:rPr>
        <w:fldChar w:fldCharType="begin"/>
      </w:r>
      <w:r w:rsidR="00037729" w:rsidRPr="00037729">
        <w:rPr>
          <w:b w:val="0"/>
        </w:rPr>
        <w:instrText xml:space="preserve"> REF _Ref513665002 \h  \* MERGEFORMAT </w:instrText>
      </w:r>
      <w:r w:rsidR="00037729" w:rsidRPr="00037729">
        <w:rPr>
          <w:b w:val="0"/>
        </w:rPr>
      </w:r>
      <w:r w:rsidR="00037729" w:rsidRPr="00037729">
        <w:rPr>
          <w:b w:val="0"/>
        </w:rPr>
        <w:fldChar w:fldCharType="separate"/>
      </w:r>
      <w:r w:rsidR="00037729" w:rsidRPr="00037729">
        <w:rPr>
          <w:rStyle w:val="Siln"/>
          <w:b w:val="0"/>
        </w:rPr>
        <w:t>Provedení a předání díla</w:t>
      </w:r>
      <w:r w:rsidR="00037729" w:rsidRPr="00037729">
        <w:rPr>
          <w:b w:val="0"/>
        </w:rPr>
        <w:fldChar w:fldCharType="end"/>
      </w:r>
      <w:r w:rsidR="00AA7D91" w:rsidRPr="00037729">
        <w:rPr>
          <w:b w:val="0"/>
        </w:rPr>
        <w:t xml:space="preserve"> této smlouvy. </w:t>
      </w:r>
    </w:p>
    <w:p w14:paraId="77D77C9B" w14:textId="7BFC3C2F"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 odpovídá za vady, které má předmět plnění v době jeho předání </w:t>
      </w:r>
      <w:r>
        <w:rPr>
          <w:b w:val="0"/>
        </w:rPr>
        <w:t>Objednatel</w:t>
      </w:r>
      <w:r w:rsidR="00AA7D91" w:rsidRPr="00037729">
        <w:rPr>
          <w:b w:val="0"/>
        </w:rPr>
        <w:t xml:space="preserve">i a za vady, které vzniknou nebo se objeví v průběhu záruční doby dle </w:t>
      </w:r>
      <w:r w:rsidR="00037729">
        <w:rPr>
          <w:b w:val="0"/>
        </w:rPr>
        <w:t xml:space="preserve">čl. </w:t>
      </w:r>
      <w:r w:rsidR="00037729">
        <w:rPr>
          <w:b w:val="0"/>
        </w:rPr>
        <w:fldChar w:fldCharType="begin"/>
      </w:r>
      <w:r w:rsidR="00037729">
        <w:rPr>
          <w:b w:val="0"/>
        </w:rPr>
        <w:instrText xml:space="preserve"> REF _Ref513665482 \r \h </w:instrText>
      </w:r>
      <w:r w:rsidR="00037729">
        <w:rPr>
          <w:b w:val="0"/>
        </w:rPr>
      </w:r>
      <w:r w:rsidR="00037729">
        <w:rPr>
          <w:b w:val="0"/>
        </w:rPr>
        <w:fldChar w:fldCharType="separate"/>
      </w:r>
      <w:r w:rsidR="00037729">
        <w:rPr>
          <w:b w:val="0"/>
        </w:rPr>
        <w:t>4.13</w:t>
      </w:r>
      <w:r w:rsidR="00037729">
        <w:rPr>
          <w:b w:val="0"/>
        </w:rPr>
        <w:fldChar w:fldCharType="end"/>
      </w:r>
      <w:r w:rsidR="00037729">
        <w:rPr>
          <w:b w:val="0"/>
        </w:rPr>
        <w:t xml:space="preserve"> této </w:t>
      </w:r>
      <w:r w:rsidR="00AA7D91" w:rsidRPr="00037729">
        <w:rPr>
          <w:b w:val="0"/>
        </w:rPr>
        <w:t>smlouvy.</w:t>
      </w:r>
    </w:p>
    <w:p w14:paraId="20D43F9F" w14:textId="3DD0A5ED"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 poskytuje záruku na dílo specifikované v čl.</w:t>
      </w:r>
      <w:r w:rsidR="00037729">
        <w:rPr>
          <w:b w:val="0"/>
        </w:rPr>
        <w:t xml:space="preserve"> </w:t>
      </w:r>
      <w:r w:rsidR="00037729">
        <w:rPr>
          <w:b w:val="0"/>
        </w:rPr>
        <w:fldChar w:fldCharType="begin"/>
      </w:r>
      <w:r w:rsidR="00037729">
        <w:rPr>
          <w:b w:val="0"/>
        </w:rPr>
        <w:instrText xml:space="preserve"> REF _Ref513664797 \r \h </w:instrText>
      </w:r>
      <w:r w:rsidR="00037729">
        <w:rPr>
          <w:b w:val="0"/>
        </w:rPr>
      </w:r>
      <w:r w:rsidR="00037729">
        <w:rPr>
          <w:b w:val="0"/>
        </w:rPr>
        <w:fldChar w:fldCharType="separate"/>
      </w:r>
      <w:r w:rsidR="00037729">
        <w:rPr>
          <w:b w:val="0"/>
        </w:rPr>
        <w:t>2.1</w:t>
      </w:r>
      <w:r w:rsidR="00037729">
        <w:rPr>
          <w:b w:val="0"/>
        </w:rPr>
        <w:fldChar w:fldCharType="end"/>
      </w:r>
      <w:r w:rsidR="00AA7D91" w:rsidRPr="00037729">
        <w:rPr>
          <w:b w:val="0"/>
        </w:rPr>
        <w:t xml:space="preserve"> této smlouvy v souladu s Přílohou č. 1 – Specifikace technického řešení této smlouvy, a to v průběhu </w:t>
      </w:r>
      <w:r w:rsidR="009C0AA5">
        <w:rPr>
          <w:b w:val="0"/>
        </w:rPr>
        <w:t>24</w:t>
      </w:r>
      <w:r w:rsidR="00AA7D91" w:rsidRPr="00037729">
        <w:rPr>
          <w:b w:val="0"/>
        </w:rPr>
        <w:t xml:space="preserve"> měsíců od okamžiku protokolárního předání a převzetí díla </w:t>
      </w:r>
      <w:proofErr w:type="gramStart"/>
      <w:r>
        <w:rPr>
          <w:b w:val="0"/>
        </w:rPr>
        <w:t>Objednatel</w:t>
      </w:r>
      <w:r w:rsidR="00AA7D91" w:rsidRPr="00037729">
        <w:rPr>
          <w:b w:val="0"/>
        </w:rPr>
        <w:t>em</w:t>
      </w:r>
      <w:proofErr w:type="gramEnd"/>
      <w:r w:rsidR="00AA7D91" w:rsidRPr="00037729">
        <w:rPr>
          <w:b w:val="0"/>
        </w:rPr>
        <w:t xml:space="preserve"> </w:t>
      </w:r>
      <w:r w:rsidR="00280B09">
        <w:rPr>
          <w:b w:val="0"/>
        </w:rPr>
        <w:t>a to v rozsahu a lhůtách poskytování Provozní podpory.</w:t>
      </w:r>
    </w:p>
    <w:p w14:paraId="09997BA0" w14:textId="4F4DA310"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em bude </w:t>
      </w:r>
      <w:r>
        <w:rPr>
          <w:b w:val="0"/>
        </w:rPr>
        <w:t>Objednatel</w:t>
      </w:r>
      <w:r w:rsidR="00AA7D91" w:rsidRPr="00037729">
        <w:rPr>
          <w:b w:val="0"/>
        </w:rPr>
        <w:t xml:space="preserve">i poskytován </w:t>
      </w:r>
      <w:r w:rsidR="00842613">
        <w:rPr>
          <w:b w:val="0"/>
        </w:rPr>
        <w:t xml:space="preserve">bezplatný </w:t>
      </w:r>
      <w:r w:rsidR="00AA7D91" w:rsidRPr="00037729">
        <w:rPr>
          <w:b w:val="0"/>
        </w:rPr>
        <w:t xml:space="preserve">záruční servis na </w:t>
      </w:r>
      <w:r>
        <w:rPr>
          <w:b w:val="0"/>
        </w:rPr>
        <w:t>Objednatel</w:t>
      </w:r>
      <w:r w:rsidR="00AA7D91" w:rsidRPr="00037729">
        <w:rPr>
          <w:b w:val="0"/>
        </w:rPr>
        <w:t>em reklamované vady předmětu díla vzniklé v době trvání záruční doby.</w:t>
      </w:r>
    </w:p>
    <w:p w14:paraId="602859D4" w14:textId="3E2B216F" w:rsidR="00AA7D91" w:rsidRPr="00037729" w:rsidRDefault="003C3D36" w:rsidP="00701C6F">
      <w:pPr>
        <w:pStyle w:val="Nzev"/>
        <w:keepNext w:val="0"/>
        <w:numPr>
          <w:ilvl w:val="1"/>
          <w:numId w:val="28"/>
        </w:numPr>
        <w:ind w:left="567" w:hanging="567"/>
        <w:jc w:val="both"/>
        <w:rPr>
          <w:b w:val="0"/>
        </w:rPr>
      </w:pPr>
      <w:r>
        <w:rPr>
          <w:b w:val="0"/>
        </w:rPr>
        <w:t>Objednatel</w:t>
      </w:r>
      <w:r w:rsidR="00AA7D91" w:rsidRPr="00037729">
        <w:rPr>
          <w:b w:val="0"/>
        </w:rPr>
        <w:t xml:space="preserve"> je oprávněn reklamovat v záruční době vady předmětu díla u </w:t>
      </w:r>
      <w:r>
        <w:rPr>
          <w:b w:val="0"/>
        </w:rPr>
        <w:t>Zhotovitel</w:t>
      </w:r>
      <w:r w:rsidR="00AA7D91" w:rsidRPr="00037729">
        <w:rPr>
          <w:b w:val="0"/>
        </w:rPr>
        <w:t xml:space="preserve">e, a to písemnou formou. V reklamaci musí být popsána vada předmětu díla, určen nárok </w:t>
      </w:r>
      <w:r>
        <w:rPr>
          <w:b w:val="0"/>
        </w:rPr>
        <w:t>Objednatel</w:t>
      </w:r>
      <w:r w:rsidR="00AA7D91" w:rsidRPr="00037729">
        <w:rPr>
          <w:b w:val="0"/>
        </w:rPr>
        <w:t xml:space="preserve">e z vady předmětu díla, případně požadavek na způsob odstranění vad, a to včetně termínu pro odstranění vad </w:t>
      </w:r>
      <w:r>
        <w:rPr>
          <w:b w:val="0"/>
        </w:rPr>
        <w:t>Zhotovitel</w:t>
      </w:r>
      <w:r w:rsidR="00AA7D91" w:rsidRPr="00037729">
        <w:rPr>
          <w:b w:val="0"/>
        </w:rPr>
        <w:t xml:space="preserve">em. </w:t>
      </w:r>
      <w:r>
        <w:rPr>
          <w:b w:val="0"/>
        </w:rPr>
        <w:t>Objednatel</w:t>
      </w:r>
      <w:r w:rsidR="00AA7D91" w:rsidRPr="00037729">
        <w:rPr>
          <w:b w:val="0"/>
        </w:rPr>
        <w:t xml:space="preserve"> má právo volby způsobu odstranění důsledku vadného plnění. Za</w:t>
      </w:r>
      <w:r w:rsidR="00A036F6">
        <w:rPr>
          <w:b w:val="0"/>
        </w:rPr>
        <w:t> </w:t>
      </w:r>
      <w:r w:rsidR="00AA7D91" w:rsidRPr="00037729">
        <w:rPr>
          <w:b w:val="0"/>
        </w:rPr>
        <w:t xml:space="preserve">písemnou formu je považováno také nahlášení standardními prostředky technické podpory provozu, např. e-mailem nebo prostřednictvím </w:t>
      </w:r>
      <w:r w:rsidR="00A036F6">
        <w:rPr>
          <w:b w:val="0"/>
        </w:rPr>
        <w:t>aplikace H</w:t>
      </w:r>
      <w:r w:rsidR="00AA7D91" w:rsidRPr="00037729">
        <w:rPr>
          <w:b w:val="0"/>
        </w:rPr>
        <w:t>elp</w:t>
      </w:r>
      <w:r w:rsidR="00A036F6">
        <w:rPr>
          <w:b w:val="0"/>
        </w:rPr>
        <w:t>D</w:t>
      </w:r>
      <w:r w:rsidR="00AA7D91" w:rsidRPr="00037729">
        <w:rPr>
          <w:b w:val="0"/>
        </w:rPr>
        <w:t xml:space="preserve">esk. </w:t>
      </w:r>
      <w:r w:rsidR="00A048F0">
        <w:rPr>
          <w:b w:val="0"/>
        </w:rPr>
        <w:t>A</w:t>
      </w:r>
      <w:r w:rsidR="00A036F6">
        <w:rPr>
          <w:b w:val="0"/>
        </w:rPr>
        <w:t>plikace HelpDesk je</w:t>
      </w:r>
      <w:r w:rsidR="00A048F0">
        <w:rPr>
          <w:b w:val="0"/>
        </w:rPr>
        <w:t xml:space="preserve"> provozována v režimu 24/7.</w:t>
      </w:r>
    </w:p>
    <w:p w14:paraId="070AF668" w14:textId="3EA3053C" w:rsidR="00AA7D91" w:rsidRPr="00037729" w:rsidRDefault="003C3D36" w:rsidP="00701C6F">
      <w:pPr>
        <w:pStyle w:val="Nzev"/>
        <w:keepNext w:val="0"/>
        <w:numPr>
          <w:ilvl w:val="1"/>
          <w:numId w:val="28"/>
        </w:numPr>
        <w:ind w:left="567" w:hanging="567"/>
        <w:jc w:val="both"/>
        <w:rPr>
          <w:b w:val="0"/>
        </w:rPr>
      </w:pPr>
      <w:r>
        <w:rPr>
          <w:b w:val="0"/>
        </w:rPr>
        <w:t>Zhotovitel</w:t>
      </w:r>
      <w:r w:rsidR="00AA7D91" w:rsidRPr="00037729">
        <w:rPr>
          <w:b w:val="0"/>
        </w:rPr>
        <w:t xml:space="preserve"> se zavazuje od okamžiku oznámení vady předmětu díla či jeho části zahájit odstraňování </w:t>
      </w:r>
      <w:r w:rsidR="00AA7D91" w:rsidRPr="005C5B77">
        <w:rPr>
          <w:b w:val="0"/>
        </w:rPr>
        <w:t>vady či jeho části v</w:t>
      </w:r>
      <w:r w:rsidR="00280B09">
        <w:rPr>
          <w:b w:val="0"/>
        </w:rPr>
        <w:t xml:space="preserve">e </w:t>
      </w:r>
      <w:r w:rsidR="00AA7D91" w:rsidRPr="005C5B77">
        <w:rPr>
          <w:b w:val="0"/>
        </w:rPr>
        <w:t>lhůtě</w:t>
      </w:r>
      <w:r w:rsidR="00280B09">
        <w:rPr>
          <w:b w:val="0"/>
        </w:rPr>
        <w:t xml:space="preserve"> odpovídající lhůtám Provozní podpory </w:t>
      </w:r>
      <w:r w:rsidR="00AA7D91" w:rsidRPr="00037729">
        <w:rPr>
          <w:b w:val="0"/>
        </w:rPr>
        <w:t xml:space="preserve">a to i tehdy, neuznává-li </w:t>
      </w:r>
      <w:r>
        <w:rPr>
          <w:b w:val="0"/>
        </w:rPr>
        <w:t>Zhotovitel</w:t>
      </w:r>
      <w:r w:rsidR="00AA7D91" w:rsidRPr="00037729">
        <w:rPr>
          <w:b w:val="0"/>
        </w:rPr>
        <w:t xml:space="preserve"> odpovědnost za vady či příčiny, které ji vyvolaly, a vady odstranit v technicky co nejkratší lhůtě, a současně zahájit reklamační řízení v místě provádění předmětu díla. O reklamačním řízení budou </w:t>
      </w:r>
      <w:r>
        <w:rPr>
          <w:b w:val="0"/>
        </w:rPr>
        <w:t>Objednatel</w:t>
      </w:r>
      <w:r w:rsidR="00AA7D91" w:rsidRPr="00037729">
        <w:rPr>
          <w:b w:val="0"/>
        </w:rPr>
        <w:t>em pořizovány písemné zápisy ve dvojím vyhotovení, z nichž jeden stejnopis obdrží každá ze smluvních stran. Bude-li v reklamačním řízení vada uznána jako reklamační vada, bude odstranění vady předmětu díla či jeho části provedeno bezúplatně.</w:t>
      </w:r>
    </w:p>
    <w:p w14:paraId="4A9BA5D5" w14:textId="2E96E769" w:rsidR="00AA7D91" w:rsidRPr="00037729" w:rsidRDefault="00AA7D91" w:rsidP="00701C6F">
      <w:pPr>
        <w:pStyle w:val="Nzev"/>
        <w:keepNext w:val="0"/>
        <w:numPr>
          <w:ilvl w:val="1"/>
          <w:numId w:val="28"/>
        </w:numPr>
        <w:ind w:left="567" w:hanging="567"/>
        <w:jc w:val="both"/>
        <w:rPr>
          <w:b w:val="0"/>
        </w:rPr>
      </w:pPr>
      <w:r w:rsidRPr="00037729">
        <w:rPr>
          <w:b w:val="0"/>
        </w:rPr>
        <w:t xml:space="preserve">Záruka se nevztahuje na vady prokazatelně způsobené neodbornou manipulací nebo mechanickým poškozením </w:t>
      </w:r>
      <w:r w:rsidR="003C3D36">
        <w:rPr>
          <w:b w:val="0"/>
        </w:rPr>
        <w:t>Objednatel</w:t>
      </w:r>
      <w:r w:rsidRPr="00037729">
        <w:rPr>
          <w:b w:val="0"/>
        </w:rPr>
        <w:t>em.</w:t>
      </w:r>
    </w:p>
    <w:p w14:paraId="5035C31B" w14:textId="00F6CECD" w:rsidR="00AA7D91" w:rsidRDefault="00AA7D91" w:rsidP="00701C6F">
      <w:pPr>
        <w:pStyle w:val="Odstavecseseznamem"/>
        <w:ind w:left="360"/>
      </w:pPr>
    </w:p>
    <w:p w14:paraId="398ABDC6" w14:textId="77777777" w:rsidR="00AA7D91" w:rsidRPr="00A036F6" w:rsidRDefault="00AA7D91" w:rsidP="00701C6F">
      <w:pPr>
        <w:pStyle w:val="Nadpis1"/>
        <w:rPr>
          <w:rStyle w:val="Siln"/>
        </w:rPr>
      </w:pPr>
      <w:r w:rsidRPr="00A036F6">
        <w:rPr>
          <w:rStyle w:val="Siln"/>
        </w:rPr>
        <w:t>Smluvní pokuty</w:t>
      </w:r>
    </w:p>
    <w:p w14:paraId="168B207F" w14:textId="77777777" w:rsidR="007348F3" w:rsidRDefault="00AA7D91" w:rsidP="007348F3">
      <w:pPr>
        <w:pStyle w:val="Nzev"/>
        <w:keepNext w:val="0"/>
        <w:numPr>
          <w:ilvl w:val="1"/>
          <w:numId w:val="28"/>
        </w:numPr>
        <w:ind w:left="567" w:hanging="567"/>
        <w:jc w:val="both"/>
        <w:rPr>
          <w:b w:val="0"/>
        </w:rPr>
      </w:pPr>
      <w:bookmarkStart w:id="44" w:name="_Ref52354009"/>
      <w:r w:rsidRPr="007348F3">
        <w:rPr>
          <w:b w:val="0"/>
        </w:rPr>
        <w:t xml:space="preserve">V případě prodlení </w:t>
      </w:r>
      <w:r w:rsidR="003C3D36" w:rsidRPr="007348F3">
        <w:rPr>
          <w:b w:val="0"/>
        </w:rPr>
        <w:t>Zhotovitel</w:t>
      </w:r>
      <w:r w:rsidRPr="007348F3">
        <w:rPr>
          <w:b w:val="0"/>
        </w:rPr>
        <w:t xml:space="preserve">e s řádným provedením a předáním díla v termínu dle této smlouvy postihuje </w:t>
      </w:r>
      <w:r w:rsidR="003C3D36" w:rsidRPr="007348F3">
        <w:rPr>
          <w:b w:val="0"/>
        </w:rPr>
        <w:t>Objednatel</w:t>
      </w:r>
      <w:r w:rsidRPr="007348F3">
        <w:rPr>
          <w:b w:val="0"/>
        </w:rPr>
        <w:t xml:space="preserve"> </w:t>
      </w:r>
      <w:r w:rsidR="003C3D36" w:rsidRPr="007348F3">
        <w:rPr>
          <w:b w:val="0"/>
        </w:rPr>
        <w:t>Zhotovitel</w:t>
      </w:r>
      <w:r w:rsidRPr="007348F3">
        <w:rPr>
          <w:b w:val="0"/>
        </w:rPr>
        <w:t xml:space="preserve">e smluvní pokutou ve výši </w:t>
      </w:r>
      <w:r w:rsidR="007348F3" w:rsidRPr="007348F3">
        <w:rPr>
          <w:b w:val="0"/>
        </w:rPr>
        <w:t xml:space="preserve">50 000 Kč </w:t>
      </w:r>
      <w:r w:rsidR="007348F3" w:rsidRPr="007348F3">
        <w:rPr>
          <w:rFonts w:eastAsia="Calibri"/>
          <w:b w:val="0"/>
          <w:lang w:eastAsia="en-GB"/>
        </w:rPr>
        <w:t>(slovy: padesát tisíc korun českých) za každý i započatý den prodlení</w:t>
      </w:r>
      <w:r w:rsidRPr="00A036F6">
        <w:rPr>
          <w:b w:val="0"/>
        </w:rPr>
        <w:t>.</w:t>
      </w:r>
      <w:bookmarkStart w:id="45" w:name="_Ref506152990"/>
      <w:bookmarkEnd w:id="44"/>
    </w:p>
    <w:p w14:paraId="34A1F2A6" w14:textId="77777777" w:rsidR="00686BD9" w:rsidRDefault="007348F3" w:rsidP="00686BD9">
      <w:pPr>
        <w:pStyle w:val="Nzev"/>
        <w:keepNext w:val="0"/>
        <w:numPr>
          <w:ilvl w:val="1"/>
          <w:numId w:val="28"/>
        </w:numPr>
        <w:ind w:left="567" w:hanging="567"/>
        <w:jc w:val="both"/>
        <w:rPr>
          <w:rFonts w:eastAsia="Calibri"/>
          <w:b w:val="0"/>
          <w:bCs/>
          <w:lang w:eastAsia="en-GB"/>
        </w:rPr>
      </w:pPr>
      <w:bookmarkStart w:id="46" w:name="_Ref52354011"/>
      <w:r w:rsidRPr="007348F3">
        <w:rPr>
          <w:rFonts w:eastAsia="Calibri"/>
          <w:b w:val="0"/>
          <w:bCs/>
          <w:lang w:eastAsia="en-GB"/>
        </w:rPr>
        <w:t xml:space="preserve">V případě prodlení Zhotovitele s provedením jakékoliv části Díla spadající do určitého akceptačního milníku v termínu stanoveném pro akceptační milník, vzniká Objednateli nárok na smluvní pokutu ve výši 10 000,- Kč (slovy: deset tisíc korun českých) za každý i započatý den prodlení a každý jednotlivý případ, maximálně však do výše 50 % celkové ceny za provedení příslušné části Díla spadající do daného akceptačního milníku. Tato smluvní pokuta se nevztahuje na případ akceptačního milníku </w:t>
      </w:r>
      <w:r w:rsidR="00686BD9">
        <w:rPr>
          <w:rFonts w:eastAsia="Calibri"/>
          <w:b w:val="0"/>
          <w:bCs/>
          <w:lang w:eastAsia="en-GB"/>
        </w:rPr>
        <w:t xml:space="preserve">Finální </w:t>
      </w:r>
      <w:r w:rsidRPr="007348F3">
        <w:rPr>
          <w:rFonts w:eastAsia="Calibri"/>
          <w:b w:val="0"/>
          <w:bCs/>
          <w:lang w:eastAsia="en-GB"/>
        </w:rPr>
        <w:t xml:space="preserve">akceptace </w:t>
      </w:r>
      <w:r w:rsidR="00686BD9">
        <w:rPr>
          <w:rFonts w:eastAsia="Calibri"/>
          <w:b w:val="0"/>
          <w:bCs/>
          <w:lang w:eastAsia="en-GB"/>
        </w:rPr>
        <w:t>IS RIS</w:t>
      </w:r>
      <w:r w:rsidRPr="007348F3">
        <w:rPr>
          <w:rFonts w:eastAsia="Calibri"/>
          <w:b w:val="0"/>
          <w:bCs/>
          <w:lang w:eastAsia="en-GB"/>
        </w:rPr>
        <w:t>.</w:t>
      </w:r>
      <w:bookmarkEnd w:id="45"/>
      <w:bookmarkEnd w:id="46"/>
    </w:p>
    <w:p w14:paraId="5ED6D651"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prodlení Zhotovitele s provedením jakékoliv části Díla v termínu stanoveném pro tuto část Díla ve Smlouvě včetně příloh nebo v akceptované Detailní analýze či v ní předpokládaném akceptovaném dokumentu (Etapy Díla), vzniká Objednateli nárok na smluvní pokutu ve výši 5.000,- Kč (slovy: pět tisíc korun českých) za každý i započatý den prodlení a každý jednotlivý případ, nebyla-li již uplatněna smluvní pokuta pro prodlení s týmž plněním dle odst.</w:t>
      </w:r>
      <w:r>
        <w:rPr>
          <w:rFonts w:eastAsia="Calibri"/>
          <w:b w:val="0"/>
          <w:bCs/>
          <w:lang w:eastAsia="en-GB"/>
        </w:rPr>
        <w:t xml:space="preserve"> </w:t>
      </w:r>
      <w:r>
        <w:rPr>
          <w:rFonts w:eastAsia="Calibri"/>
          <w:b w:val="0"/>
          <w:bCs/>
          <w:lang w:eastAsia="en-GB"/>
        </w:rPr>
        <w:fldChar w:fldCharType="begin"/>
      </w:r>
      <w:r>
        <w:rPr>
          <w:rFonts w:eastAsia="Calibri"/>
          <w:b w:val="0"/>
          <w:bCs/>
          <w:lang w:eastAsia="en-GB"/>
        </w:rPr>
        <w:instrText xml:space="preserve"> REF _Ref52354009 \r \h </w:instrText>
      </w:r>
      <w:r>
        <w:rPr>
          <w:rFonts w:eastAsia="Calibri"/>
          <w:b w:val="0"/>
          <w:bCs/>
          <w:lang w:eastAsia="en-GB"/>
        </w:rPr>
      </w:r>
      <w:r>
        <w:rPr>
          <w:rFonts w:eastAsia="Calibri"/>
          <w:b w:val="0"/>
          <w:bCs/>
          <w:lang w:eastAsia="en-GB"/>
        </w:rPr>
        <w:fldChar w:fldCharType="separate"/>
      </w:r>
      <w:r>
        <w:rPr>
          <w:rFonts w:eastAsia="Calibri"/>
          <w:b w:val="0"/>
          <w:bCs/>
          <w:lang w:eastAsia="en-GB"/>
        </w:rPr>
        <w:t>9.1</w:t>
      </w:r>
      <w:r>
        <w:rPr>
          <w:rFonts w:eastAsia="Calibri"/>
          <w:b w:val="0"/>
          <w:bCs/>
          <w:lang w:eastAsia="en-GB"/>
        </w:rPr>
        <w:fldChar w:fldCharType="end"/>
      </w:r>
      <w:r>
        <w:rPr>
          <w:rFonts w:eastAsia="Calibri"/>
          <w:b w:val="0"/>
          <w:bCs/>
          <w:lang w:eastAsia="en-GB"/>
        </w:rPr>
        <w:t xml:space="preserve"> nebo </w:t>
      </w:r>
      <w:r>
        <w:rPr>
          <w:rFonts w:eastAsia="Calibri"/>
          <w:b w:val="0"/>
          <w:bCs/>
          <w:lang w:eastAsia="en-GB"/>
        </w:rPr>
        <w:fldChar w:fldCharType="begin"/>
      </w:r>
      <w:r>
        <w:rPr>
          <w:rFonts w:eastAsia="Calibri"/>
          <w:b w:val="0"/>
          <w:bCs/>
          <w:lang w:eastAsia="en-GB"/>
        </w:rPr>
        <w:instrText xml:space="preserve"> REF _Ref52354011 \r \h </w:instrText>
      </w:r>
      <w:r>
        <w:rPr>
          <w:rFonts w:eastAsia="Calibri"/>
          <w:b w:val="0"/>
          <w:bCs/>
          <w:lang w:eastAsia="en-GB"/>
        </w:rPr>
      </w:r>
      <w:r>
        <w:rPr>
          <w:rFonts w:eastAsia="Calibri"/>
          <w:b w:val="0"/>
          <w:bCs/>
          <w:lang w:eastAsia="en-GB"/>
        </w:rPr>
        <w:fldChar w:fldCharType="separate"/>
      </w:r>
      <w:r>
        <w:rPr>
          <w:rFonts w:eastAsia="Calibri"/>
          <w:b w:val="0"/>
          <w:bCs/>
          <w:lang w:eastAsia="en-GB"/>
        </w:rPr>
        <w:t>9.2</w:t>
      </w:r>
      <w:r>
        <w:rPr>
          <w:rFonts w:eastAsia="Calibri"/>
          <w:b w:val="0"/>
          <w:bCs/>
          <w:lang w:eastAsia="en-GB"/>
        </w:rPr>
        <w:fldChar w:fldCharType="end"/>
      </w:r>
      <w:r>
        <w:rPr>
          <w:rFonts w:eastAsia="Calibri"/>
          <w:b w:val="0"/>
          <w:bCs/>
          <w:lang w:eastAsia="en-GB"/>
        </w:rPr>
        <w:t xml:space="preserve"> této smlouvy.</w:t>
      </w:r>
    </w:p>
    <w:p w14:paraId="26F48DAD" w14:textId="6FA45D23"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V případě prodlení Zhotovitele s dodávkou školení </w:t>
      </w:r>
      <w:ins w:id="47" w:author="Autor" w:date="2021-03-15T10:19:00Z">
        <w:r w:rsidR="002A2461">
          <w:rPr>
            <w:rFonts w:eastAsia="Calibri"/>
            <w:b w:val="0"/>
            <w:bCs/>
            <w:lang w:eastAsia="en-GB"/>
          </w:rPr>
          <w:t xml:space="preserve">vč. Průběžného školení </w:t>
        </w:r>
      </w:ins>
      <w:r w:rsidRPr="00686BD9">
        <w:rPr>
          <w:rFonts w:eastAsia="Calibri"/>
          <w:b w:val="0"/>
          <w:bCs/>
          <w:lang w:eastAsia="en-GB"/>
        </w:rPr>
        <w:t>vzniká Objednateli nárok na smluvní pokutu ve výši 5 000,- Kč (slovy: pět tisíc korun českých), a to za každý i započatý den prodlení.</w:t>
      </w:r>
    </w:p>
    <w:p w14:paraId="396197C9"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V případě prodlení Zhotovitele s odstraněním vad či nedodělků plnění akceptovaného s výhradou v termínech dle Smlouvy, vzniká Objednateli nárok na smluvní pokutu ve výši 1.000,- Kč </w:t>
      </w:r>
      <w:r w:rsidRPr="00686BD9">
        <w:rPr>
          <w:rFonts w:eastAsia="Calibri"/>
          <w:b w:val="0"/>
          <w:bCs/>
          <w:lang w:eastAsia="en-GB"/>
        </w:rPr>
        <w:lastRenderedPageBreak/>
        <w:t>(slovy: jeden tisíc korun českých) za každý i započatý den prodlení a každou jednotlivou vadu, maximálně však do výše 50 % celkové ceny za provedení příslušné části Díla spadající do daného akceptačního milníku, nedohodnou-li se Objednatel a Zhotovitel jinak.</w:t>
      </w:r>
    </w:p>
    <w:p w14:paraId="08DB9A2F"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porušení povinnosti Zhotovitele udržovat v platnosti a účinnosti po celou dobu účinnosti Smlouvy pojistnou smlouvu, vzniká Objednateli nárok na smluvní pokutu ve výši 50 000,- Kč (slovy: padesát tisíc korun českých) za každý i započatý měsíc, v němž nebude mít uzavřenou pojistnou smlouvu se stanovenými parametry.</w:t>
      </w:r>
    </w:p>
    <w:p w14:paraId="374F902C"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V případě, že Zhotovitel poruší jakoukoliv povinnost dle odst. </w:t>
      </w:r>
      <w:r w:rsidRPr="00686BD9">
        <w:rPr>
          <w:rFonts w:eastAsia="Calibri"/>
          <w:b w:val="0"/>
          <w:bCs/>
          <w:lang w:eastAsia="en-GB"/>
        </w:rPr>
        <w:fldChar w:fldCharType="begin"/>
      </w:r>
      <w:r w:rsidRPr="00686BD9">
        <w:rPr>
          <w:rFonts w:eastAsia="Calibri"/>
          <w:b w:val="0"/>
          <w:bCs/>
          <w:lang w:eastAsia="en-GB"/>
        </w:rPr>
        <w:instrText xml:space="preserve"> REF _Ref506153202 \r \h </w:instrText>
      </w:r>
      <w:r>
        <w:rPr>
          <w:rFonts w:eastAsia="Calibri"/>
          <w:b w:val="0"/>
          <w:bCs/>
          <w:lang w:eastAsia="en-GB"/>
        </w:rPr>
        <w:instrText xml:space="preserve"> \* MERGEFORMAT </w:instrText>
      </w:r>
      <w:r w:rsidRPr="00686BD9">
        <w:rPr>
          <w:rFonts w:eastAsia="Calibri"/>
          <w:b w:val="0"/>
          <w:bCs/>
          <w:lang w:eastAsia="en-GB"/>
        </w:rPr>
      </w:r>
      <w:r w:rsidRPr="00686BD9">
        <w:rPr>
          <w:rFonts w:eastAsia="Calibri"/>
          <w:b w:val="0"/>
          <w:bCs/>
          <w:lang w:eastAsia="en-GB"/>
        </w:rPr>
        <w:fldChar w:fldCharType="separate"/>
      </w:r>
      <w:r w:rsidRPr="00686BD9">
        <w:rPr>
          <w:rFonts w:eastAsia="Calibri"/>
          <w:b w:val="0"/>
          <w:bCs/>
          <w:lang w:eastAsia="en-GB"/>
        </w:rPr>
        <w:t>11.1</w:t>
      </w:r>
      <w:r w:rsidRPr="00686BD9">
        <w:rPr>
          <w:rFonts w:eastAsia="Calibri"/>
          <w:b w:val="0"/>
          <w:bCs/>
          <w:lang w:eastAsia="en-GB"/>
        </w:rPr>
        <w:fldChar w:fldCharType="end"/>
      </w:r>
      <w:r w:rsidRPr="00686BD9">
        <w:rPr>
          <w:rFonts w:eastAsia="Calibri"/>
          <w:b w:val="0"/>
          <w:bCs/>
          <w:lang w:eastAsia="en-GB"/>
        </w:rPr>
        <w:t xml:space="preserve"> Smlouvy, vzniká Objednateli nárok na smluvní pokutu ve výši 50 000,- Kč (slovy: padesát tisíc korun českých) za každé jednotlivé porušení povinnosti s výjimkou povinnosti dle odst. </w:t>
      </w:r>
      <w:r w:rsidRPr="00686BD9">
        <w:rPr>
          <w:rFonts w:eastAsia="Calibri"/>
          <w:b w:val="0"/>
          <w:bCs/>
          <w:lang w:eastAsia="en-GB"/>
        </w:rPr>
        <w:fldChar w:fldCharType="begin"/>
      </w:r>
      <w:r w:rsidRPr="00686BD9">
        <w:rPr>
          <w:rFonts w:eastAsia="Calibri"/>
          <w:b w:val="0"/>
          <w:bCs/>
          <w:lang w:eastAsia="en-GB"/>
        </w:rPr>
        <w:instrText xml:space="preserve"> REF _Ref506153270 \r \h </w:instrText>
      </w:r>
      <w:r>
        <w:rPr>
          <w:rFonts w:eastAsia="Calibri"/>
          <w:b w:val="0"/>
          <w:bCs/>
          <w:lang w:eastAsia="en-GB"/>
        </w:rPr>
        <w:instrText xml:space="preserve"> \* MERGEFORMAT </w:instrText>
      </w:r>
      <w:r w:rsidRPr="00686BD9">
        <w:rPr>
          <w:rFonts w:eastAsia="Calibri"/>
          <w:b w:val="0"/>
          <w:bCs/>
          <w:lang w:eastAsia="en-GB"/>
        </w:rPr>
      </w:r>
      <w:r w:rsidRPr="00686BD9">
        <w:rPr>
          <w:rFonts w:eastAsia="Calibri"/>
          <w:b w:val="0"/>
          <w:bCs/>
          <w:lang w:eastAsia="en-GB"/>
        </w:rPr>
        <w:fldChar w:fldCharType="separate"/>
      </w:r>
      <w:r w:rsidRPr="00686BD9">
        <w:rPr>
          <w:rFonts w:eastAsia="Calibri"/>
          <w:b w:val="0"/>
          <w:bCs/>
          <w:lang w:eastAsia="en-GB"/>
        </w:rPr>
        <w:t>11.1.4</w:t>
      </w:r>
      <w:r w:rsidRPr="00686BD9">
        <w:rPr>
          <w:rFonts w:eastAsia="Calibri"/>
          <w:b w:val="0"/>
          <w:bCs/>
          <w:lang w:eastAsia="en-GB"/>
        </w:rPr>
        <w:fldChar w:fldCharType="end"/>
      </w:r>
      <w:r w:rsidRPr="00686BD9">
        <w:rPr>
          <w:rFonts w:eastAsia="Calibri"/>
          <w:b w:val="0"/>
          <w:bCs/>
          <w:lang w:eastAsia="en-GB"/>
        </w:rPr>
        <w:t>.</w:t>
      </w:r>
    </w:p>
    <w:p w14:paraId="118753F8"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V případě, že Zhotovitel nebo Objednatel poruší jakoukoliv povinnost dle čl.</w:t>
      </w:r>
      <w:r>
        <w:rPr>
          <w:rFonts w:eastAsia="Calibri"/>
          <w:b w:val="0"/>
          <w:bCs/>
          <w:lang w:eastAsia="en-GB"/>
        </w:rPr>
        <w:t xml:space="preserve"> </w:t>
      </w:r>
      <w:r>
        <w:rPr>
          <w:rFonts w:eastAsia="Calibri"/>
          <w:b w:val="0"/>
          <w:bCs/>
          <w:lang w:eastAsia="en-GB"/>
        </w:rPr>
        <w:fldChar w:fldCharType="begin"/>
      </w:r>
      <w:r>
        <w:rPr>
          <w:rFonts w:eastAsia="Calibri"/>
          <w:b w:val="0"/>
          <w:bCs/>
          <w:lang w:eastAsia="en-GB"/>
        </w:rPr>
        <w:instrText xml:space="preserve"> REF _Ref52354225 \r \h </w:instrText>
      </w:r>
      <w:r>
        <w:rPr>
          <w:rFonts w:eastAsia="Calibri"/>
          <w:b w:val="0"/>
          <w:bCs/>
          <w:lang w:eastAsia="en-GB"/>
        </w:rPr>
      </w:r>
      <w:r>
        <w:rPr>
          <w:rFonts w:eastAsia="Calibri"/>
          <w:b w:val="0"/>
          <w:bCs/>
          <w:lang w:eastAsia="en-GB"/>
        </w:rPr>
        <w:fldChar w:fldCharType="separate"/>
      </w:r>
      <w:r>
        <w:rPr>
          <w:rFonts w:eastAsia="Calibri"/>
          <w:b w:val="0"/>
          <w:bCs/>
          <w:lang w:eastAsia="en-GB"/>
        </w:rPr>
        <w:t>11</w:t>
      </w:r>
      <w:r>
        <w:rPr>
          <w:rFonts w:eastAsia="Calibri"/>
          <w:b w:val="0"/>
          <w:bCs/>
          <w:lang w:eastAsia="en-GB"/>
        </w:rPr>
        <w:fldChar w:fldCharType="end"/>
      </w:r>
      <w:r w:rsidRPr="00686BD9">
        <w:rPr>
          <w:rFonts w:ascii="TimesNewRomanPSMT" w:eastAsia="Calibri" w:hAnsi="TimesNewRomanPSMT" w:cs="TimesNewRomanPSMT"/>
          <w:b w:val="0"/>
          <w:bCs/>
          <w:lang w:eastAsia="en-GB"/>
        </w:rPr>
        <w:t xml:space="preserve"> </w:t>
      </w:r>
      <w:r>
        <w:rPr>
          <w:rFonts w:eastAsia="Calibri"/>
          <w:b w:val="0"/>
          <w:bCs/>
          <w:lang w:eastAsia="en-GB"/>
        </w:rPr>
        <w:t>s</w:t>
      </w:r>
      <w:r w:rsidRPr="00686BD9">
        <w:rPr>
          <w:rFonts w:eastAsia="Calibri"/>
          <w:b w:val="0"/>
          <w:bCs/>
          <w:lang w:eastAsia="en-GB"/>
        </w:rPr>
        <w:t>mlouvy, vzniká druhé smluvní straně nárok na smluvní pokutu ve výši 200 000,- Kč (slovy: dvě stě tisíc korun českých) za každé jednotlivé porušení povinnosti.</w:t>
      </w:r>
      <w:bookmarkStart w:id="48" w:name="_Ref506157189"/>
    </w:p>
    <w:p w14:paraId="1E8AC2E7" w14:textId="77777777" w:rsidR="001D73B3" w:rsidRDefault="00686BD9" w:rsidP="001D73B3">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Zhotovitel je povinen Objednateli uhradit jakékoli majetkové a nemajetkové újmy, vzniklé v důsledku toho, že Objednatel nemohl Dílo nebo jeho část užívat řádně a nerušeně. Jestliže se jakékoliv prohlášení Zhotovitele v článku </w:t>
      </w:r>
      <w:r>
        <w:rPr>
          <w:rFonts w:eastAsia="Calibri"/>
          <w:b w:val="0"/>
          <w:bCs/>
          <w:lang w:eastAsia="en-GB"/>
        </w:rPr>
        <w:fldChar w:fldCharType="begin"/>
      </w:r>
      <w:r>
        <w:rPr>
          <w:rFonts w:eastAsia="Calibri"/>
          <w:b w:val="0"/>
          <w:bCs/>
          <w:lang w:eastAsia="en-GB"/>
        </w:rPr>
        <w:instrText xml:space="preserve"> REF _Ref512436768 \r \h </w:instrText>
      </w:r>
      <w:r>
        <w:rPr>
          <w:rFonts w:eastAsia="Calibri"/>
          <w:b w:val="0"/>
          <w:bCs/>
          <w:lang w:eastAsia="en-GB"/>
        </w:rPr>
      </w:r>
      <w:r>
        <w:rPr>
          <w:rFonts w:eastAsia="Calibri"/>
          <w:b w:val="0"/>
          <w:bCs/>
          <w:lang w:eastAsia="en-GB"/>
        </w:rPr>
        <w:fldChar w:fldCharType="separate"/>
      </w:r>
      <w:r>
        <w:rPr>
          <w:rFonts w:eastAsia="Calibri"/>
          <w:b w:val="0"/>
          <w:bCs/>
          <w:lang w:eastAsia="en-GB"/>
        </w:rPr>
        <w:t>5</w:t>
      </w:r>
      <w:r>
        <w:rPr>
          <w:rFonts w:eastAsia="Calibri"/>
          <w:b w:val="0"/>
          <w:bCs/>
          <w:lang w:eastAsia="en-GB"/>
        </w:rPr>
        <w:fldChar w:fldCharType="end"/>
      </w:r>
      <w:r w:rsidRPr="00686BD9">
        <w:rPr>
          <w:rFonts w:eastAsia="Calibri"/>
          <w:b w:val="0"/>
          <w:bCs/>
          <w:lang w:eastAsia="en-GB"/>
        </w:rPr>
        <w:t xml:space="preserve"> Smlouvy ukáže nepravdivým nebo Zhotovitel poruší jinou povinnost dle článku </w:t>
      </w:r>
      <w:r>
        <w:rPr>
          <w:rFonts w:eastAsia="Calibri"/>
          <w:b w:val="0"/>
          <w:bCs/>
          <w:lang w:eastAsia="en-GB"/>
        </w:rPr>
        <w:fldChar w:fldCharType="begin"/>
      </w:r>
      <w:r>
        <w:rPr>
          <w:rFonts w:eastAsia="Calibri"/>
          <w:b w:val="0"/>
          <w:bCs/>
          <w:lang w:eastAsia="en-GB"/>
        </w:rPr>
        <w:instrText xml:space="preserve"> REF _Ref512436768 \r \h </w:instrText>
      </w:r>
      <w:r>
        <w:rPr>
          <w:rFonts w:eastAsia="Calibri"/>
          <w:b w:val="0"/>
          <w:bCs/>
          <w:lang w:eastAsia="en-GB"/>
        </w:rPr>
      </w:r>
      <w:r>
        <w:rPr>
          <w:rFonts w:eastAsia="Calibri"/>
          <w:b w:val="0"/>
          <w:bCs/>
          <w:lang w:eastAsia="en-GB"/>
        </w:rPr>
        <w:fldChar w:fldCharType="separate"/>
      </w:r>
      <w:r>
        <w:rPr>
          <w:rFonts w:eastAsia="Calibri"/>
          <w:b w:val="0"/>
          <w:bCs/>
          <w:lang w:eastAsia="en-GB"/>
        </w:rPr>
        <w:t>5</w:t>
      </w:r>
      <w:r>
        <w:rPr>
          <w:rFonts w:eastAsia="Calibri"/>
          <w:b w:val="0"/>
          <w:bCs/>
          <w:lang w:eastAsia="en-GB"/>
        </w:rPr>
        <w:fldChar w:fldCharType="end"/>
      </w:r>
      <w:r w:rsidRPr="00686BD9">
        <w:rPr>
          <w:rFonts w:eastAsia="Calibri"/>
          <w:b w:val="0"/>
          <w:bCs/>
          <w:lang w:eastAsia="en-GB"/>
        </w:rPr>
        <w:t xml:space="preserve"> Smlouvy, jde o podstatné porušení Smlouvy a Objednateli vzniká nárok na smluvní pokutu ve výši 500 000,- Kč (slovy: pět set tisíc korun českých) za každé jednotlivé porušení povinnosti. Zaplacením smluvní pokuty z důvodu uvedeného v tomto odstavci Smlouvy není dotčeno právo Objednatele na náhradu škody.</w:t>
      </w:r>
    </w:p>
    <w:p w14:paraId="6F7D7605" w14:textId="7F901080" w:rsidR="001D73B3" w:rsidRDefault="001D73B3" w:rsidP="001D73B3">
      <w:pPr>
        <w:pStyle w:val="Nzev"/>
        <w:keepNext w:val="0"/>
        <w:numPr>
          <w:ilvl w:val="1"/>
          <w:numId w:val="28"/>
        </w:numPr>
        <w:ind w:left="567" w:hanging="567"/>
        <w:jc w:val="both"/>
        <w:rPr>
          <w:rFonts w:eastAsia="Calibri"/>
          <w:b w:val="0"/>
          <w:bCs/>
          <w:lang w:eastAsia="en-GB"/>
        </w:rPr>
      </w:pPr>
      <w:r w:rsidRPr="001D73B3">
        <w:rPr>
          <w:rFonts w:eastAsia="Calibri"/>
          <w:b w:val="0"/>
          <w:bCs/>
          <w:lang w:eastAsia="en-GB"/>
        </w:rPr>
        <w:t>V případě prodlení Poskytovatele s</w:t>
      </w:r>
      <w:r>
        <w:rPr>
          <w:rFonts w:eastAsia="Calibri"/>
          <w:b w:val="0"/>
          <w:bCs/>
          <w:lang w:eastAsia="en-GB"/>
        </w:rPr>
        <w:t xml:space="preserve"> poskytováním Podpory provozu </w:t>
      </w:r>
      <w:r w:rsidRPr="001D73B3">
        <w:rPr>
          <w:rFonts w:eastAsia="Calibri"/>
          <w:b w:val="0"/>
          <w:bCs/>
          <w:lang w:eastAsia="en-GB"/>
        </w:rPr>
        <w:t>vzniká Objednateli nárok na smluvní pokutu ve výši 5 000,- Kč (slovy: pět tisíc korun českých), a to za každý i započatý den prodlení.</w:t>
      </w:r>
    </w:p>
    <w:p w14:paraId="31230AEE" w14:textId="2F33441B" w:rsidR="001D73B3" w:rsidRPr="001D73B3" w:rsidRDefault="001D73B3" w:rsidP="001D73B3">
      <w:pPr>
        <w:pStyle w:val="Nzev"/>
        <w:keepNext w:val="0"/>
        <w:numPr>
          <w:ilvl w:val="1"/>
          <w:numId w:val="28"/>
        </w:numPr>
        <w:ind w:left="567" w:hanging="567"/>
        <w:jc w:val="both"/>
        <w:rPr>
          <w:rFonts w:eastAsia="Calibri"/>
          <w:b w:val="0"/>
          <w:bCs/>
          <w:lang w:eastAsia="en-GB"/>
        </w:rPr>
      </w:pPr>
      <w:r w:rsidRPr="001D73B3">
        <w:rPr>
          <w:rFonts w:eastAsia="Calibri"/>
          <w:b w:val="0"/>
          <w:bCs/>
          <w:lang w:eastAsia="en-GB"/>
        </w:rPr>
        <w:t xml:space="preserve">V případě nedodržení parametrů odstranění záručních vad (požadované maximální doby odezvy nebo maximální doby odstranění vady) v termínech dle </w:t>
      </w:r>
      <w:r>
        <w:rPr>
          <w:rFonts w:eastAsia="Calibri"/>
          <w:b w:val="0"/>
          <w:bCs/>
          <w:lang w:eastAsia="en-GB"/>
        </w:rPr>
        <w:t>s</w:t>
      </w:r>
      <w:r w:rsidRPr="001D73B3">
        <w:rPr>
          <w:rFonts w:eastAsia="Calibri"/>
          <w:b w:val="0"/>
          <w:bCs/>
          <w:lang w:eastAsia="en-GB"/>
        </w:rPr>
        <w:t>mlouvy, vzniká Objednateli nárok na následující smluvní pokuty:</w:t>
      </w:r>
    </w:p>
    <w:p w14:paraId="286726D4" w14:textId="77777777" w:rsidR="001D73B3" w:rsidRDefault="001D73B3" w:rsidP="001D73B3">
      <w:pPr>
        <w:pStyle w:val="Odstavecseseznamem"/>
        <w:numPr>
          <w:ilvl w:val="0"/>
          <w:numId w:val="44"/>
        </w:numPr>
        <w:ind w:left="1134"/>
        <w:rPr>
          <w:rFonts w:eastAsia="Calibri"/>
          <w:lang w:eastAsia="en-GB"/>
        </w:rPr>
      </w:pPr>
      <w:r w:rsidRPr="00EE7807">
        <w:rPr>
          <w:rFonts w:eastAsia="Calibri"/>
          <w:lang w:eastAsia="en-GB"/>
        </w:rPr>
        <w:t xml:space="preserve">Incident kategorie A: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w:t>
      </w:r>
      <w:r>
        <w:rPr>
          <w:rFonts w:eastAsia="Calibri"/>
          <w:lang w:eastAsia="en-GB"/>
        </w:rPr>
        <w:t>ý</w:t>
      </w:r>
      <w:r w:rsidRPr="00EE7807">
        <w:rPr>
          <w:rFonts w:eastAsia="Calibri"/>
          <w:lang w:eastAsia="en-GB"/>
        </w:rPr>
        <w:t xml:space="preserve"> i započat</w:t>
      </w:r>
      <w:r>
        <w:rPr>
          <w:rFonts w:eastAsia="Calibri"/>
          <w:lang w:eastAsia="en-GB"/>
        </w:rPr>
        <w:t>ý</w:t>
      </w:r>
      <w:r w:rsidRPr="00EE7807">
        <w:rPr>
          <w:rFonts w:eastAsia="Calibri"/>
          <w:lang w:eastAsia="en-GB"/>
        </w:rPr>
        <w:t xml:space="preserve"> </w:t>
      </w:r>
      <w:r>
        <w:rPr>
          <w:rFonts w:eastAsia="Calibri"/>
          <w:lang w:eastAsia="en-GB"/>
        </w:rPr>
        <w:t xml:space="preserve">den </w:t>
      </w:r>
      <w:r w:rsidRPr="00EE7807">
        <w:rPr>
          <w:rFonts w:eastAsia="Calibri"/>
          <w:lang w:eastAsia="en-GB"/>
        </w:rPr>
        <w:t>prodlení a jednotlivou vadu;</w:t>
      </w:r>
    </w:p>
    <w:p w14:paraId="184948BE" w14:textId="588A5644" w:rsidR="001D73B3" w:rsidRPr="00EE7807" w:rsidRDefault="001D73B3" w:rsidP="001D73B3">
      <w:pPr>
        <w:pStyle w:val="Odstavecseseznamem"/>
        <w:numPr>
          <w:ilvl w:val="0"/>
          <w:numId w:val="44"/>
        </w:numPr>
        <w:ind w:left="1134"/>
        <w:rPr>
          <w:rFonts w:eastAsia="Calibri"/>
          <w:lang w:eastAsia="en-GB"/>
        </w:rPr>
      </w:pPr>
      <w:r>
        <w:rPr>
          <w:rFonts w:eastAsia="Calibri"/>
          <w:lang w:eastAsia="en-GB"/>
        </w:rPr>
        <w:t>Incident kategorie B</w:t>
      </w:r>
      <w:r w:rsidRPr="00EE7807">
        <w:rPr>
          <w:rFonts w:eastAsia="Calibri"/>
          <w:lang w:eastAsia="en-GB"/>
        </w:rPr>
        <w:t xml:space="preserve">: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každý</w:t>
      </w:r>
      <w:r w:rsidR="00C01FD9">
        <w:rPr>
          <w:rFonts w:eastAsia="Calibri"/>
          <w:lang w:eastAsia="en-GB"/>
        </w:rPr>
        <w:t>ch</w:t>
      </w:r>
      <w:r w:rsidRPr="00EE7807">
        <w:rPr>
          <w:rFonts w:eastAsia="Calibri"/>
          <w:lang w:eastAsia="en-GB"/>
        </w:rPr>
        <w:t xml:space="preserve"> i započatý</w:t>
      </w:r>
      <w:r w:rsidR="00C01FD9">
        <w:rPr>
          <w:rFonts w:eastAsia="Calibri"/>
          <w:lang w:eastAsia="en-GB"/>
        </w:rPr>
        <w:t xml:space="preserve">ch 5 pracovních dnů </w:t>
      </w:r>
      <w:r w:rsidRPr="00EE7807">
        <w:rPr>
          <w:rFonts w:eastAsia="Calibri"/>
          <w:lang w:eastAsia="en-GB"/>
        </w:rPr>
        <w:t>prodlení a jednotlivou vadu;</w:t>
      </w:r>
    </w:p>
    <w:p w14:paraId="4E785D91" w14:textId="1A9DB55D" w:rsidR="001D73B3" w:rsidRDefault="001D73B3" w:rsidP="001D73B3">
      <w:pPr>
        <w:pStyle w:val="Odstavecseseznamem"/>
        <w:numPr>
          <w:ilvl w:val="0"/>
          <w:numId w:val="44"/>
        </w:numPr>
        <w:ind w:left="1134"/>
        <w:rPr>
          <w:rFonts w:eastAsia="Calibri"/>
          <w:lang w:eastAsia="en-GB"/>
        </w:rPr>
      </w:pPr>
      <w:r w:rsidRPr="00EE7807">
        <w:rPr>
          <w:rFonts w:eastAsia="Calibri"/>
          <w:lang w:eastAsia="en-GB"/>
        </w:rPr>
        <w:t>Incident kategorie C: 2</w:t>
      </w:r>
      <w:r>
        <w:rPr>
          <w:rFonts w:eastAsia="Calibri"/>
          <w:lang w:eastAsia="en-GB"/>
        </w:rPr>
        <w:t xml:space="preserve"> </w:t>
      </w:r>
      <w:r w:rsidRPr="00EE7807">
        <w:rPr>
          <w:rFonts w:eastAsia="Calibri"/>
          <w:lang w:eastAsia="en-GB"/>
        </w:rPr>
        <w:t>000,- Kč (slovy: dva tisíce korun českých) za každý</w:t>
      </w:r>
      <w:r w:rsidR="00C01FD9">
        <w:rPr>
          <w:rFonts w:eastAsia="Calibri"/>
          <w:lang w:eastAsia="en-GB"/>
        </w:rPr>
        <w:t>ch</w:t>
      </w:r>
      <w:r w:rsidRPr="00EE7807">
        <w:rPr>
          <w:rFonts w:eastAsia="Calibri"/>
          <w:lang w:eastAsia="en-GB"/>
        </w:rPr>
        <w:t xml:space="preserve"> i započatý</w:t>
      </w:r>
      <w:r w:rsidR="00C01FD9">
        <w:rPr>
          <w:rFonts w:eastAsia="Calibri"/>
          <w:lang w:eastAsia="en-GB"/>
        </w:rPr>
        <w:t>ch</w:t>
      </w:r>
      <w:r w:rsidRPr="00EE7807">
        <w:rPr>
          <w:rFonts w:eastAsia="Calibri"/>
          <w:lang w:eastAsia="en-GB"/>
        </w:rPr>
        <w:t xml:space="preserve"> </w:t>
      </w:r>
      <w:r w:rsidR="00C01FD9">
        <w:rPr>
          <w:rFonts w:eastAsia="Calibri"/>
          <w:lang w:eastAsia="en-GB"/>
        </w:rPr>
        <w:t xml:space="preserve">10 kalendářních dnů </w:t>
      </w:r>
      <w:r w:rsidRPr="00EE7807">
        <w:rPr>
          <w:rFonts w:eastAsia="Calibri"/>
          <w:lang w:eastAsia="en-GB"/>
        </w:rPr>
        <w:t>prodlení a jednotlivou vadu</w:t>
      </w:r>
      <w:r>
        <w:rPr>
          <w:rFonts w:eastAsia="Calibri"/>
          <w:lang w:eastAsia="en-GB"/>
        </w:rPr>
        <w:t>.</w:t>
      </w:r>
    </w:p>
    <w:p w14:paraId="2F43744C" w14:textId="4A6CA8D4" w:rsidR="00C01FD9" w:rsidRPr="00EE7807" w:rsidRDefault="00C01FD9" w:rsidP="001D73B3">
      <w:pPr>
        <w:pStyle w:val="Odstavecseseznamem"/>
        <w:numPr>
          <w:ilvl w:val="0"/>
          <w:numId w:val="44"/>
        </w:numPr>
        <w:ind w:left="1134"/>
        <w:rPr>
          <w:rFonts w:eastAsia="Calibri"/>
          <w:lang w:eastAsia="en-GB"/>
        </w:rPr>
      </w:pPr>
      <w:r w:rsidRPr="00EE7807">
        <w:rPr>
          <w:rFonts w:eastAsia="Calibri"/>
          <w:lang w:eastAsia="en-GB"/>
        </w:rPr>
        <w:t xml:space="preserve">Incident kategorie </w:t>
      </w:r>
      <w:r>
        <w:rPr>
          <w:rFonts w:eastAsia="Calibri"/>
          <w:lang w:eastAsia="en-GB"/>
        </w:rPr>
        <w:t>D</w:t>
      </w:r>
      <w:r w:rsidRPr="00EE7807">
        <w:rPr>
          <w:rFonts w:eastAsia="Calibri"/>
          <w:lang w:eastAsia="en-GB"/>
        </w:rPr>
        <w:t>: 2</w:t>
      </w:r>
      <w:r>
        <w:rPr>
          <w:rFonts w:eastAsia="Calibri"/>
          <w:lang w:eastAsia="en-GB"/>
        </w:rPr>
        <w:t xml:space="preserve"> </w:t>
      </w:r>
      <w:r w:rsidRPr="00EE7807">
        <w:rPr>
          <w:rFonts w:eastAsia="Calibri"/>
          <w:lang w:eastAsia="en-GB"/>
        </w:rPr>
        <w:t>000,- Kč (slovy: dva tisíce korun českých) za každý</w:t>
      </w:r>
      <w:r>
        <w:rPr>
          <w:rFonts w:eastAsia="Calibri"/>
          <w:lang w:eastAsia="en-GB"/>
        </w:rPr>
        <w:t>ch</w:t>
      </w:r>
      <w:r w:rsidRPr="00EE7807">
        <w:rPr>
          <w:rFonts w:eastAsia="Calibri"/>
          <w:lang w:eastAsia="en-GB"/>
        </w:rPr>
        <w:t xml:space="preserve"> i započatý</w:t>
      </w:r>
      <w:r>
        <w:rPr>
          <w:rFonts w:eastAsia="Calibri"/>
          <w:lang w:eastAsia="en-GB"/>
        </w:rPr>
        <w:t>ch</w:t>
      </w:r>
      <w:r w:rsidRPr="00EE7807">
        <w:rPr>
          <w:rFonts w:eastAsia="Calibri"/>
          <w:lang w:eastAsia="en-GB"/>
        </w:rPr>
        <w:t xml:space="preserve"> </w:t>
      </w:r>
      <w:r>
        <w:rPr>
          <w:rFonts w:eastAsia="Calibri"/>
          <w:lang w:eastAsia="en-GB"/>
        </w:rPr>
        <w:t xml:space="preserve">20 kalendářních dnů </w:t>
      </w:r>
      <w:r w:rsidRPr="00EE7807">
        <w:rPr>
          <w:rFonts w:eastAsia="Calibri"/>
          <w:lang w:eastAsia="en-GB"/>
        </w:rPr>
        <w:t>prodlení a jednotlivou vadu</w:t>
      </w:r>
      <w:r>
        <w:rPr>
          <w:rFonts w:eastAsia="Calibri"/>
          <w:lang w:eastAsia="en-GB"/>
        </w:rPr>
        <w:t>.</w:t>
      </w:r>
    </w:p>
    <w:p w14:paraId="7AAA5485" w14:textId="3F13535A" w:rsidR="001D73B3" w:rsidRPr="001D73B3" w:rsidRDefault="001D73B3" w:rsidP="001D73B3">
      <w:pPr>
        <w:pStyle w:val="Nzev"/>
        <w:keepNext w:val="0"/>
        <w:numPr>
          <w:ilvl w:val="1"/>
          <w:numId w:val="28"/>
        </w:numPr>
        <w:ind w:left="567" w:hanging="567"/>
        <w:jc w:val="both"/>
        <w:rPr>
          <w:rFonts w:eastAsia="Calibri"/>
          <w:b w:val="0"/>
          <w:bCs/>
          <w:lang w:eastAsia="en-GB"/>
        </w:rPr>
      </w:pPr>
      <w:r w:rsidRPr="001D73B3">
        <w:rPr>
          <w:rFonts w:eastAsia="Calibri"/>
          <w:b w:val="0"/>
          <w:bCs/>
          <w:lang w:eastAsia="en-GB"/>
        </w:rPr>
        <w:t>V případě nedodržení SLA parametrů požadovaných pro řešení incidentů při provozování IS </w:t>
      </w:r>
      <w:r w:rsidR="00C01FD9">
        <w:rPr>
          <w:rFonts w:eastAsia="Calibri"/>
          <w:b w:val="0"/>
          <w:bCs/>
          <w:lang w:eastAsia="en-GB"/>
        </w:rPr>
        <w:t>RIS</w:t>
      </w:r>
      <w:r w:rsidRPr="001D73B3">
        <w:rPr>
          <w:rFonts w:eastAsia="Calibri"/>
          <w:b w:val="0"/>
          <w:bCs/>
          <w:lang w:eastAsia="en-GB"/>
        </w:rPr>
        <w:t xml:space="preserve">, tj. požadované maximální doby odezvy či maximální doby odstranění incidentu, v termínech dle bodu </w:t>
      </w:r>
      <w:r w:rsidR="00C01FD9">
        <w:rPr>
          <w:rFonts w:eastAsia="Calibri"/>
          <w:b w:val="0"/>
          <w:bCs/>
          <w:lang w:eastAsia="en-GB"/>
        </w:rPr>
        <w:fldChar w:fldCharType="begin"/>
      </w:r>
      <w:r w:rsidR="00C01FD9">
        <w:rPr>
          <w:rFonts w:eastAsia="Calibri"/>
          <w:b w:val="0"/>
          <w:bCs/>
          <w:lang w:eastAsia="en-GB"/>
        </w:rPr>
        <w:instrText xml:space="preserve"> REF _Hlk510989249 \r \h </w:instrText>
      </w:r>
      <w:r w:rsidR="00C01FD9">
        <w:rPr>
          <w:rFonts w:eastAsia="Calibri"/>
          <w:b w:val="0"/>
          <w:bCs/>
          <w:lang w:eastAsia="en-GB"/>
        </w:rPr>
      </w:r>
      <w:r w:rsidR="00C01FD9">
        <w:rPr>
          <w:rFonts w:eastAsia="Calibri"/>
          <w:b w:val="0"/>
          <w:bCs/>
          <w:lang w:eastAsia="en-GB"/>
        </w:rPr>
        <w:fldChar w:fldCharType="separate"/>
      </w:r>
      <w:r w:rsidR="00C01FD9">
        <w:rPr>
          <w:rFonts w:eastAsia="Calibri"/>
          <w:b w:val="0"/>
          <w:bCs/>
          <w:lang w:eastAsia="en-GB"/>
        </w:rPr>
        <w:t>2.2</w:t>
      </w:r>
      <w:r w:rsidR="00C01FD9">
        <w:rPr>
          <w:rFonts w:eastAsia="Calibri"/>
          <w:b w:val="0"/>
          <w:bCs/>
          <w:lang w:eastAsia="en-GB"/>
        </w:rPr>
        <w:fldChar w:fldCharType="end"/>
      </w:r>
      <w:r w:rsidR="00C01FD9">
        <w:rPr>
          <w:rFonts w:eastAsia="Calibri"/>
          <w:b w:val="0"/>
          <w:bCs/>
          <w:lang w:eastAsia="en-GB"/>
        </w:rPr>
        <w:t xml:space="preserve"> s</w:t>
      </w:r>
      <w:r w:rsidRPr="001D73B3">
        <w:rPr>
          <w:rFonts w:eastAsia="Calibri"/>
          <w:b w:val="0"/>
          <w:bCs/>
          <w:lang w:eastAsia="en-GB"/>
        </w:rPr>
        <w:t>mlouvy, vzniká Objednateli nárok na následující smluvní pokuty:</w:t>
      </w:r>
    </w:p>
    <w:p w14:paraId="3FFA7452" w14:textId="77777777" w:rsidR="00C01FD9" w:rsidRDefault="00C01FD9" w:rsidP="00C01FD9">
      <w:pPr>
        <w:pStyle w:val="Odstavecseseznamem"/>
        <w:numPr>
          <w:ilvl w:val="0"/>
          <w:numId w:val="44"/>
        </w:numPr>
        <w:ind w:left="1134"/>
        <w:rPr>
          <w:rFonts w:eastAsia="Calibri"/>
          <w:lang w:eastAsia="en-GB"/>
        </w:rPr>
      </w:pPr>
      <w:r w:rsidRPr="00EE7807">
        <w:rPr>
          <w:rFonts w:eastAsia="Calibri"/>
          <w:lang w:eastAsia="en-GB"/>
        </w:rPr>
        <w:t xml:space="preserve">Incident kategorie A: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w:t>
      </w:r>
      <w:r>
        <w:rPr>
          <w:rFonts w:eastAsia="Calibri"/>
          <w:lang w:eastAsia="en-GB"/>
        </w:rPr>
        <w:t>ý</w:t>
      </w:r>
      <w:r w:rsidRPr="00EE7807">
        <w:rPr>
          <w:rFonts w:eastAsia="Calibri"/>
          <w:lang w:eastAsia="en-GB"/>
        </w:rPr>
        <w:t xml:space="preserve"> i započat</w:t>
      </w:r>
      <w:r>
        <w:rPr>
          <w:rFonts w:eastAsia="Calibri"/>
          <w:lang w:eastAsia="en-GB"/>
        </w:rPr>
        <w:t>ý</w:t>
      </w:r>
      <w:r w:rsidRPr="00EE7807">
        <w:rPr>
          <w:rFonts w:eastAsia="Calibri"/>
          <w:lang w:eastAsia="en-GB"/>
        </w:rPr>
        <w:t xml:space="preserve"> </w:t>
      </w:r>
      <w:r>
        <w:rPr>
          <w:rFonts w:eastAsia="Calibri"/>
          <w:lang w:eastAsia="en-GB"/>
        </w:rPr>
        <w:t xml:space="preserve">den </w:t>
      </w:r>
      <w:r w:rsidRPr="00EE7807">
        <w:rPr>
          <w:rFonts w:eastAsia="Calibri"/>
          <w:lang w:eastAsia="en-GB"/>
        </w:rPr>
        <w:t>prodlení a jednotlivou vadu;</w:t>
      </w:r>
    </w:p>
    <w:p w14:paraId="064D3BB8" w14:textId="77777777" w:rsidR="00C01FD9" w:rsidRPr="00EE7807" w:rsidRDefault="00C01FD9" w:rsidP="00C01FD9">
      <w:pPr>
        <w:pStyle w:val="Odstavecseseznamem"/>
        <w:numPr>
          <w:ilvl w:val="0"/>
          <w:numId w:val="44"/>
        </w:numPr>
        <w:ind w:left="1134"/>
        <w:rPr>
          <w:rFonts w:eastAsia="Calibri"/>
          <w:lang w:eastAsia="en-GB"/>
        </w:rPr>
      </w:pPr>
      <w:r>
        <w:rPr>
          <w:rFonts w:eastAsia="Calibri"/>
          <w:lang w:eastAsia="en-GB"/>
        </w:rPr>
        <w:t>Incident kategorie B</w:t>
      </w:r>
      <w:r w:rsidRPr="00EE7807">
        <w:rPr>
          <w:rFonts w:eastAsia="Calibri"/>
          <w:lang w:eastAsia="en-GB"/>
        </w:rPr>
        <w:t xml:space="preserve">: </w:t>
      </w:r>
      <w:r>
        <w:rPr>
          <w:rFonts w:eastAsia="Calibri"/>
          <w:lang w:eastAsia="en-GB"/>
        </w:rPr>
        <w:t xml:space="preserve">2 </w:t>
      </w:r>
      <w:r w:rsidRPr="00EE7807">
        <w:rPr>
          <w:rFonts w:eastAsia="Calibri"/>
          <w:lang w:eastAsia="en-GB"/>
        </w:rPr>
        <w:t xml:space="preserve">000,- Kč (slovy: </w:t>
      </w:r>
      <w:r>
        <w:rPr>
          <w:rFonts w:eastAsia="Calibri"/>
          <w:lang w:eastAsia="en-GB"/>
        </w:rPr>
        <w:t xml:space="preserve">dva </w:t>
      </w:r>
      <w:r w:rsidRPr="00EE7807">
        <w:rPr>
          <w:rFonts w:eastAsia="Calibri"/>
          <w:lang w:eastAsia="en-GB"/>
        </w:rPr>
        <w:t>tisíc</w:t>
      </w:r>
      <w:r>
        <w:rPr>
          <w:rFonts w:eastAsia="Calibri"/>
          <w:lang w:eastAsia="en-GB"/>
        </w:rPr>
        <w:t>e</w:t>
      </w:r>
      <w:r w:rsidRPr="00EE7807">
        <w:rPr>
          <w:rFonts w:eastAsia="Calibri"/>
          <w:lang w:eastAsia="en-GB"/>
        </w:rPr>
        <w:t xml:space="preserve"> korun českých) za každý</w:t>
      </w:r>
      <w:r>
        <w:rPr>
          <w:rFonts w:eastAsia="Calibri"/>
          <w:lang w:eastAsia="en-GB"/>
        </w:rPr>
        <w:t>ch</w:t>
      </w:r>
      <w:r w:rsidRPr="00EE7807">
        <w:rPr>
          <w:rFonts w:eastAsia="Calibri"/>
          <w:lang w:eastAsia="en-GB"/>
        </w:rPr>
        <w:t xml:space="preserve"> i započatý</w:t>
      </w:r>
      <w:r>
        <w:rPr>
          <w:rFonts w:eastAsia="Calibri"/>
          <w:lang w:eastAsia="en-GB"/>
        </w:rPr>
        <w:t xml:space="preserve">ch 5 pracovních dnů </w:t>
      </w:r>
      <w:r w:rsidRPr="00EE7807">
        <w:rPr>
          <w:rFonts w:eastAsia="Calibri"/>
          <w:lang w:eastAsia="en-GB"/>
        </w:rPr>
        <w:t>prodlení a jednotlivou vadu;</w:t>
      </w:r>
    </w:p>
    <w:p w14:paraId="5BF8B1B9" w14:textId="77777777" w:rsidR="00C01FD9" w:rsidRDefault="00C01FD9" w:rsidP="00C01FD9">
      <w:pPr>
        <w:pStyle w:val="Odstavecseseznamem"/>
        <w:numPr>
          <w:ilvl w:val="0"/>
          <w:numId w:val="44"/>
        </w:numPr>
        <w:ind w:left="1134"/>
        <w:rPr>
          <w:rFonts w:eastAsia="Calibri"/>
          <w:lang w:eastAsia="en-GB"/>
        </w:rPr>
      </w:pPr>
      <w:r w:rsidRPr="00EE7807">
        <w:rPr>
          <w:rFonts w:eastAsia="Calibri"/>
          <w:lang w:eastAsia="en-GB"/>
        </w:rPr>
        <w:t>Incident kategorie C: 2</w:t>
      </w:r>
      <w:r>
        <w:rPr>
          <w:rFonts w:eastAsia="Calibri"/>
          <w:lang w:eastAsia="en-GB"/>
        </w:rPr>
        <w:t xml:space="preserve"> </w:t>
      </w:r>
      <w:r w:rsidRPr="00EE7807">
        <w:rPr>
          <w:rFonts w:eastAsia="Calibri"/>
          <w:lang w:eastAsia="en-GB"/>
        </w:rPr>
        <w:t>000,- Kč (slovy: dva tisíce korun českých) za každý</w:t>
      </w:r>
      <w:r>
        <w:rPr>
          <w:rFonts w:eastAsia="Calibri"/>
          <w:lang w:eastAsia="en-GB"/>
        </w:rPr>
        <w:t>ch</w:t>
      </w:r>
      <w:r w:rsidRPr="00EE7807">
        <w:rPr>
          <w:rFonts w:eastAsia="Calibri"/>
          <w:lang w:eastAsia="en-GB"/>
        </w:rPr>
        <w:t xml:space="preserve"> i započatý</w:t>
      </w:r>
      <w:r>
        <w:rPr>
          <w:rFonts w:eastAsia="Calibri"/>
          <w:lang w:eastAsia="en-GB"/>
        </w:rPr>
        <w:t>ch</w:t>
      </w:r>
      <w:r w:rsidRPr="00EE7807">
        <w:rPr>
          <w:rFonts w:eastAsia="Calibri"/>
          <w:lang w:eastAsia="en-GB"/>
        </w:rPr>
        <w:t xml:space="preserve"> </w:t>
      </w:r>
      <w:r>
        <w:rPr>
          <w:rFonts w:eastAsia="Calibri"/>
          <w:lang w:eastAsia="en-GB"/>
        </w:rPr>
        <w:t xml:space="preserve">10 kalendářních dnů </w:t>
      </w:r>
      <w:r w:rsidRPr="00EE7807">
        <w:rPr>
          <w:rFonts w:eastAsia="Calibri"/>
          <w:lang w:eastAsia="en-GB"/>
        </w:rPr>
        <w:t>prodlení a jednotlivou vadu</w:t>
      </w:r>
      <w:r>
        <w:rPr>
          <w:rFonts w:eastAsia="Calibri"/>
          <w:lang w:eastAsia="en-GB"/>
        </w:rPr>
        <w:t>.</w:t>
      </w:r>
    </w:p>
    <w:p w14:paraId="6EC6E2AA" w14:textId="77777777" w:rsidR="00C01FD9" w:rsidRPr="00EE7807" w:rsidRDefault="00C01FD9" w:rsidP="00C01FD9">
      <w:pPr>
        <w:pStyle w:val="Odstavecseseznamem"/>
        <w:numPr>
          <w:ilvl w:val="0"/>
          <w:numId w:val="44"/>
        </w:numPr>
        <w:ind w:left="1134"/>
        <w:rPr>
          <w:rFonts w:eastAsia="Calibri"/>
          <w:lang w:eastAsia="en-GB"/>
        </w:rPr>
      </w:pPr>
      <w:r w:rsidRPr="00EE7807">
        <w:rPr>
          <w:rFonts w:eastAsia="Calibri"/>
          <w:lang w:eastAsia="en-GB"/>
        </w:rPr>
        <w:t xml:space="preserve">Incident kategorie </w:t>
      </w:r>
      <w:r>
        <w:rPr>
          <w:rFonts w:eastAsia="Calibri"/>
          <w:lang w:eastAsia="en-GB"/>
        </w:rPr>
        <w:t>D</w:t>
      </w:r>
      <w:r w:rsidRPr="00EE7807">
        <w:rPr>
          <w:rFonts w:eastAsia="Calibri"/>
          <w:lang w:eastAsia="en-GB"/>
        </w:rPr>
        <w:t>: 2</w:t>
      </w:r>
      <w:r>
        <w:rPr>
          <w:rFonts w:eastAsia="Calibri"/>
          <w:lang w:eastAsia="en-GB"/>
        </w:rPr>
        <w:t xml:space="preserve"> </w:t>
      </w:r>
      <w:r w:rsidRPr="00EE7807">
        <w:rPr>
          <w:rFonts w:eastAsia="Calibri"/>
          <w:lang w:eastAsia="en-GB"/>
        </w:rPr>
        <w:t>000,- Kč (slovy: dva tisíce korun českých) za každý</w:t>
      </w:r>
      <w:r>
        <w:rPr>
          <w:rFonts w:eastAsia="Calibri"/>
          <w:lang w:eastAsia="en-GB"/>
        </w:rPr>
        <w:t>ch</w:t>
      </w:r>
      <w:r w:rsidRPr="00EE7807">
        <w:rPr>
          <w:rFonts w:eastAsia="Calibri"/>
          <w:lang w:eastAsia="en-GB"/>
        </w:rPr>
        <w:t xml:space="preserve"> i započatý</w:t>
      </w:r>
      <w:r>
        <w:rPr>
          <w:rFonts w:eastAsia="Calibri"/>
          <w:lang w:eastAsia="en-GB"/>
        </w:rPr>
        <w:t>ch</w:t>
      </w:r>
      <w:r w:rsidRPr="00EE7807">
        <w:rPr>
          <w:rFonts w:eastAsia="Calibri"/>
          <w:lang w:eastAsia="en-GB"/>
        </w:rPr>
        <w:t xml:space="preserve"> </w:t>
      </w:r>
      <w:r>
        <w:rPr>
          <w:rFonts w:eastAsia="Calibri"/>
          <w:lang w:eastAsia="en-GB"/>
        </w:rPr>
        <w:t xml:space="preserve">20 kalendářních dnů </w:t>
      </w:r>
      <w:r w:rsidRPr="00EE7807">
        <w:rPr>
          <w:rFonts w:eastAsia="Calibri"/>
          <w:lang w:eastAsia="en-GB"/>
        </w:rPr>
        <w:t>prodlení a jednotlivou vadu</w:t>
      </w:r>
      <w:r>
        <w:rPr>
          <w:rFonts w:eastAsia="Calibri"/>
          <w:lang w:eastAsia="en-GB"/>
        </w:rPr>
        <w:t>.</w:t>
      </w:r>
    </w:p>
    <w:p w14:paraId="6004585E"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Zaplacením smluvní pokuty není jakkoliv dotčen nárok Objednatele na náhradu škody; nárok na náhradu škody je Objednatel oprávněn uplatnit vedle smluvní pokuty v plné výši. Zaplacením smluvní pokuty není dotčeno splnění povinnosti, která je prostřednictvím smluvní pokuty zajištěna.</w:t>
      </w:r>
      <w:bookmarkEnd w:id="48"/>
    </w:p>
    <w:p w14:paraId="306CA2A6"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lastRenderedPageBreak/>
        <w:t xml:space="preserve">V případě prodlení kterékoliv </w:t>
      </w:r>
      <w:r>
        <w:rPr>
          <w:rFonts w:eastAsia="Calibri"/>
          <w:b w:val="0"/>
          <w:bCs/>
          <w:lang w:eastAsia="en-GB"/>
        </w:rPr>
        <w:t>smluvní s</w:t>
      </w:r>
      <w:r w:rsidRPr="00686BD9">
        <w:rPr>
          <w:rFonts w:eastAsia="Calibri"/>
          <w:b w:val="0"/>
          <w:bCs/>
          <w:lang w:eastAsia="en-GB"/>
        </w:rPr>
        <w:t xml:space="preserve">trany se zaplacením peněžité částky vzniká oprávněné straně nárok na úrok z prodlení v zákonné výši počítaný z dlužné částky za každý i započatý den prodlení. Tím není dotčen ani omezen nárok na náhradu vzniklé škody. </w:t>
      </w:r>
    </w:p>
    <w:p w14:paraId="12EF1653" w14:textId="77777777" w:rsid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Lhůta splatnosti pro placení jiných plateb dle </w:t>
      </w:r>
      <w:r>
        <w:rPr>
          <w:rFonts w:eastAsia="Calibri"/>
          <w:b w:val="0"/>
          <w:bCs/>
          <w:lang w:eastAsia="en-GB"/>
        </w:rPr>
        <w:t>s</w:t>
      </w:r>
      <w:r w:rsidRPr="00686BD9">
        <w:rPr>
          <w:rFonts w:eastAsia="Calibri"/>
          <w:b w:val="0"/>
          <w:bCs/>
          <w:lang w:eastAsia="en-GB"/>
        </w:rPr>
        <w:t>mlouvy (smluvních pokut, úroků z prodlení apod.) činí 30 (třicet) kalendářních dní od doručení jejich vyúčtování.</w:t>
      </w:r>
      <w:bookmarkStart w:id="49" w:name="_Ref506157192"/>
    </w:p>
    <w:p w14:paraId="54B50563" w14:textId="49622BF3" w:rsidR="00686BD9" w:rsidRPr="00686BD9" w:rsidRDefault="00686BD9" w:rsidP="00686BD9">
      <w:pPr>
        <w:pStyle w:val="Nzev"/>
        <w:keepNext w:val="0"/>
        <w:numPr>
          <w:ilvl w:val="1"/>
          <w:numId w:val="28"/>
        </w:numPr>
        <w:ind w:left="567" w:hanging="567"/>
        <w:jc w:val="both"/>
        <w:rPr>
          <w:rFonts w:eastAsia="Calibri"/>
          <w:b w:val="0"/>
          <w:bCs/>
          <w:lang w:eastAsia="en-GB"/>
        </w:rPr>
      </w:pPr>
      <w:r w:rsidRPr="00686BD9">
        <w:rPr>
          <w:rFonts w:eastAsia="Calibri"/>
          <w:b w:val="0"/>
          <w:bCs/>
          <w:lang w:eastAsia="en-GB"/>
        </w:rPr>
        <w:t xml:space="preserve">Obě </w:t>
      </w:r>
      <w:r>
        <w:rPr>
          <w:rFonts w:eastAsia="Calibri"/>
          <w:b w:val="0"/>
          <w:bCs/>
          <w:lang w:eastAsia="en-GB"/>
        </w:rPr>
        <w:t>smluvní s</w:t>
      </w:r>
      <w:r w:rsidRPr="00686BD9">
        <w:rPr>
          <w:rFonts w:eastAsia="Calibri"/>
          <w:b w:val="0"/>
          <w:bCs/>
          <w:lang w:eastAsia="en-GB"/>
        </w:rPr>
        <w:t xml:space="preserve">trany se zavazují před uplatněním nároku na smluvní pokutu nebo úrok z prodlení vyzvat druhou </w:t>
      </w:r>
      <w:r>
        <w:rPr>
          <w:rFonts w:eastAsia="Calibri"/>
          <w:b w:val="0"/>
          <w:bCs/>
          <w:lang w:eastAsia="en-GB"/>
        </w:rPr>
        <w:t>s</w:t>
      </w:r>
      <w:r w:rsidRPr="00686BD9">
        <w:rPr>
          <w:rFonts w:eastAsia="Calibri"/>
          <w:b w:val="0"/>
          <w:bCs/>
          <w:lang w:eastAsia="en-GB"/>
        </w:rPr>
        <w:t>tranu k podání vysvětlení porušení smluvní povinnosti.</w:t>
      </w:r>
      <w:bookmarkEnd w:id="49"/>
    </w:p>
    <w:p w14:paraId="041B96C7" w14:textId="77777777" w:rsidR="00D65D61" w:rsidRDefault="00D65D61" w:rsidP="00701C6F">
      <w:pPr>
        <w:pStyle w:val="Odstavecseseznamem"/>
        <w:ind w:left="360"/>
        <w:jc w:val="left"/>
      </w:pPr>
    </w:p>
    <w:p w14:paraId="4A9EEFCA" w14:textId="77777777" w:rsidR="005E41FF" w:rsidRPr="00F257CA" w:rsidRDefault="005E41FF" w:rsidP="00701C6F">
      <w:pPr>
        <w:pStyle w:val="Nadpis1"/>
        <w:rPr>
          <w:rStyle w:val="Siln"/>
        </w:rPr>
      </w:pPr>
      <w:r>
        <w:rPr>
          <w:rStyle w:val="Siln"/>
        </w:rPr>
        <w:t>Zvláštní ujednání</w:t>
      </w:r>
    </w:p>
    <w:p w14:paraId="31258D1A" w14:textId="77777777" w:rsidR="005E41FF" w:rsidRPr="00A036F6" w:rsidRDefault="005E41FF" w:rsidP="00701C6F">
      <w:pPr>
        <w:pStyle w:val="Nzev"/>
        <w:keepNext w:val="0"/>
        <w:numPr>
          <w:ilvl w:val="1"/>
          <w:numId w:val="28"/>
        </w:numPr>
        <w:ind w:left="567" w:hanging="567"/>
        <w:jc w:val="both"/>
        <w:rPr>
          <w:b w:val="0"/>
        </w:rPr>
      </w:pPr>
      <w:r w:rsidRPr="00A036F6">
        <w:rPr>
          <w:b w:val="0"/>
        </w:rPr>
        <w:t>Odstoupit od smlouvy lze pouze z důvodů stanovených v této smlouvě nebo v občanském zákoníku.</w:t>
      </w:r>
    </w:p>
    <w:p w14:paraId="08A2FB83" w14:textId="77777777" w:rsidR="005E41FF" w:rsidRPr="00A036F6" w:rsidRDefault="005E41FF" w:rsidP="00701C6F">
      <w:pPr>
        <w:pStyle w:val="Nzev"/>
        <w:keepNext w:val="0"/>
        <w:numPr>
          <w:ilvl w:val="1"/>
          <w:numId w:val="28"/>
        </w:numPr>
        <w:ind w:left="567" w:hanging="567"/>
        <w:jc w:val="both"/>
        <w:rPr>
          <w:b w:val="0"/>
        </w:rPr>
      </w:pPr>
      <w:r w:rsidRPr="00A036F6">
        <w:rPr>
          <w:b w:val="0"/>
        </w:rPr>
        <w:t>Od této smlouvy může smluvní strana dotčená porušením povinnosti jednostranně odstoupit pro podstatné porušení této smlouvy druhou smluvní stranou, přičemž za podstatné porušení této smlouvy se považuje:</w:t>
      </w:r>
    </w:p>
    <w:p w14:paraId="6F9774A1" w14:textId="19EBE3E0" w:rsidR="005E41FF" w:rsidRPr="00A05E3B" w:rsidRDefault="005E41FF" w:rsidP="00701C6F">
      <w:pPr>
        <w:pStyle w:val="Nzev"/>
        <w:keepNext w:val="0"/>
        <w:numPr>
          <w:ilvl w:val="2"/>
          <w:numId w:val="29"/>
        </w:numPr>
        <w:jc w:val="both"/>
        <w:rPr>
          <w:b w:val="0"/>
        </w:rPr>
      </w:pPr>
      <w:r w:rsidRPr="00A05E3B">
        <w:rPr>
          <w:b w:val="0"/>
        </w:rPr>
        <w:t xml:space="preserve">je-li </w:t>
      </w:r>
      <w:r w:rsidR="003C3D36">
        <w:rPr>
          <w:b w:val="0"/>
        </w:rPr>
        <w:t>Objednatel</w:t>
      </w:r>
      <w:r w:rsidRPr="00A05E3B">
        <w:rPr>
          <w:b w:val="0"/>
        </w:rPr>
        <w:t xml:space="preserve"> v prodlení se zaplacením ceny díla podle této smlouvy po dobu delší než </w:t>
      </w:r>
      <w:r w:rsidR="00A036F6" w:rsidRPr="00A05E3B">
        <w:rPr>
          <w:b w:val="0"/>
        </w:rPr>
        <w:t>3</w:t>
      </w:r>
      <w:r w:rsidRPr="00A05E3B">
        <w:rPr>
          <w:b w:val="0"/>
        </w:rPr>
        <w:t>0 dní po</w:t>
      </w:r>
      <w:r w:rsidR="00A036F6" w:rsidRPr="00A05E3B">
        <w:rPr>
          <w:b w:val="0"/>
        </w:rPr>
        <w:t> </w:t>
      </w:r>
      <w:r w:rsidRPr="00A05E3B">
        <w:rPr>
          <w:b w:val="0"/>
        </w:rPr>
        <w:t xml:space="preserve">dni splatnosti příslušné faktury, ačkoliv byl na své prodlení písemně upozorněn a přes toto písemné upozornění </w:t>
      </w:r>
      <w:r w:rsidR="003C3D36">
        <w:rPr>
          <w:b w:val="0"/>
        </w:rPr>
        <w:t>Objednatel</w:t>
      </w:r>
      <w:r w:rsidRPr="00A05E3B">
        <w:rPr>
          <w:b w:val="0"/>
        </w:rPr>
        <w:t xml:space="preserve"> nápravu neprovedl ve lhůtě do </w:t>
      </w:r>
      <w:r w:rsidR="00A036F6" w:rsidRPr="00A05E3B">
        <w:rPr>
          <w:b w:val="0"/>
        </w:rPr>
        <w:t>1</w:t>
      </w:r>
      <w:r w:rsidRPr="00A05E3B">
        <w:rPr>
          <w:b w:val="0"/>
        </w:rPr>
        <w:t>0 dnů od doručení písemného upozornění;</w:t>
      </w:r>
    </w:p>
    <w:p w14:paraId="20622C7E" w14:textId="5CACF13E" w:rsidR="005E41FF" w:rsidRPr="00A05E3B" w:rsidRDefault="005E41FF" w:rsidP="00701C6F">
      <w:pPr>
        <w:pStyle w:val="Nzev"/>
        <w:keepNext w:val="0"/>
        <w:numPr>
          <w:ilvl w:val="2"/>
          <w:numId w:val="29"/>
        </w:numPr>
        <w:jc w:val="both"/>
        <w:rPr>
          <w:b w:val="0"/>
        </w:rPr>
      </w:pPr>
      <w:r w:rsidRPr="00A05E3B">
        <w:rPr>
          <w:b w:val="0"/>
        </w:rPr>
        <w:t xml:space="preserve">jestliže </w:t>
      </w:r>
      <w:r w:rsidR="003C3D36">
        <w:rPr>
          <w:b w:val="0"/>
        </w:rPr>
        <w:t>Zhotovitel</w:t>
      </w:r>
      <w:r w:rsidRPr="00A05E3B">
        <w:rPr>
          <w:b w:val="0"/>
        </w:rPr>
        <w:t xml:space="preserve"> dodá dílo, které nebude mít vlastnosti deklarované </w:t>
      </w:r>
      <w:r w:rsidR="003C3D36">
        <w:rPr>
          <w:b w:val="0"/>
        </w:rPr>
        <w:t>Zhotovitel</w:t>
      </w:r>
      <w:r w:rsidRPr="00A05E3B">
        <w:rPr>
          <w:b w:val="0"/>
        </w:rPr>
        <w:t>em v této smlouvě, resp. v nabídce zadávacího řízení, na jehož základě byla tato smlouva uzavřena;</w:t>
      </w:r>
    </w:p>
    <w:p w14:paraId="715195BE" w14:textId="7E2837F3" w:rsidR="005E41FF" w:rsidRPr="00A05E3B" w:rsidRDefault="005E41FF" w:rsidP="00701C6F">
      <w:pPr>
        <w:pStyle w:val="Nzev"/>
        <w:keepNext w:val="0"/>
        <w:numPr>
          <w:ilvl w:val="2"/>
          <w:numId w:val="29"/>
        </w:numPr>
        <w:jc w:val="both"/>
        <w:rPr>
          <w:b w:val="0"/>
        </w:rPr>
      </w:pPr>
      <w:r w:rsidRPr="00A05E3B">
        <w:rPr>
          <w:b w:val="0"/>
        </w:rPr>
        <w:t xml:space="preserve">jestliže </w:t>
      </w:r>
      <w:r w:rsidR="003C3D36">
        <w:rPr>
          <w:b w:val="0"/>
        </w:rPr>
        <w:t>Zhotovitel</w:t>
      </w:r>
      <w:r w:rsidRPr="00A05E3B">
        <w:rPr>
          <w:b w:val="0"/>
        </w:rPr>
        <w:t xml:space="preserve"> dodá dílo, které je zatíženo právy třetích osob.</w:t>
      </w:r>
    </w:p>
    <w:p w14:paraId="61EA8E29" w14:textId="38E5D497" w:rsidR="005E41FF" w:rsidRPr="00A05E3B" w:rsidRDefault="003C3D36" w:rsidP="00701C6F">
      <w:pPr>
        <w:pStyle w:val="Nzev"/>
        <w:keepNext w:val="0"/>
        <w:numPr>
          <w:ilvl w:val="1"/>
          <w:numId w:val="28"/>
        </w:numPr>
        <w:ind w:left="567" w:hanging="567"/>
        <w:jc w:val="both"/>
        <w:rPr>
          <w:b w:val="0"/>
        </w:rPr>
      </w:pPr>
      <w:r>
        <w:rPr>
          <w:b w:val="0"/>
        </w:rPr>
        <w:t>Objednatel</w:t>
      </w:r>
      <w:r w:rsidR="005E41FF" w:rsidRPr="00A05E3B">
        <w:rPr>
          <w:b w:val="0"/>
        </w:rPr>
        <w:t xml:space="preserve"> je dále oprávněn odstoupit bez jakýchkoliv sankcí od této smlouvy v případě, že mu nebude zcela nebo částečně udělena finanční dotace k pořízení předmětu plnění, nebo mu bude dotace odejmuta. </w:t>
      </w:r>
    </w:p>
    <w:p w14:paraId="7E5CA9B6" w14:textId="3F1E9B5B" w:rsidR="00677661" w:rsidRPr="00A05E3B" w:rsidRDefault="003C3D36" w:rsidP="00701C6F">
      <w:pPr>
        <w:pStyle w:val="Nzev"/>
        <w:keepNext w:val="0"/>
        <w:numPr>
          <w:ilvl w:val="1"/>
          <w:numId w:val="28"/>
        </w:numPr>
        <w:ind w:left="567" w:hanging="567"/>
        <w:jc w:val="both"/>
        <w:rPr>
          <w:b w:val="0"/>
        </w:rPr>
      </w:pPr>
      <w:r>
        <w:rPr>
          <w:b w:val="0"/>
        </w:rPr>
        <w:t>Objednatel</w:t>
      </w:r>
      <w:r w:rsidR="00677661" w:rsidRPr="00A05E3B">
        <w:rPr>
          <w:b w:val="0"/>
        </w:rPr>
        <w:t xml:space="preserve"> je dále oprávněn od Smlouvy písemně odstoupit z důvodu jejího podstatného porušení, přičemž za podstatné porušení Smlouvy se bude považovat opakované (alespoň 3 x za příslušné kalendářní pololetí) prodlení </w:t>
      </w:r>
      <w:r w:rsidR="00A642A8">
        <w:rPr>
          <w:b w:val="0"/>
        </w:rPr>
        <w:t>p</w:t>
      </w:r>
      <w:r w:rsidR="00677661" w:rsidRPr="00A05E3B">
        <w:rPr>
          <w:b w:val="0"/>
        </w:rPr>
        <w:t xml:space="preserve">oskytovatele s dodržením požadované maximální doby </w:t>
      </w:r>
      <w:r w:rsidR="00A036F6" w:rsidRPr="00A05E3B">
        <w:rPr>
          <w:b w:val="0"/>
        </w:rPr>
        <w:t xml:space="preserve">zahájení řešení </w:t>
      </w:r>
      <w:r w:rsidR="00677661" w:rsidRPr="00A05E3B">
        <w:rPr>
          <w:b w:val="0"/>
        </w:rPr>
        <w:t xml:space="preserve">či maximální doby odstranění záruční vady kategorie A či s dodržením požadované maximální doby odezvy či maximální doby odstranění incidentu kategorie A, tj. </w:t>
      </w:r>
      <w:r w:rsidR="00A642A8">
        <w:rPr>
          <w:b w:val="0"/>
        </w:rPr>
        <w:t>p</w:t>
      </w:r>
      <w:r w:rsidR="00677661" w:rsidRPr="00A05E3B">
        <w:rPr>
          <w:b w:val="0"/>
        </w:rPr>
        <w:t>oskytovatel nedodrží lhůty tam uvedené pro tuto kategorii vad/incidentů oproti lhůtám tam stanoveným o více než 24 hodin</w:t>
      </w:r>
      <w:r w:rsidR="00FB172D" w:rsidRPr="00A05E3B">
        <w:rPr>
          <w:b w:val="0"/>
        </w:rPr>
        <w:t>.</w:t>
      </w:r>
    </w:p>
    <w:p w14:paraId="43E79DC2" w14:textId="2F4E00FC" w:rsidR="00FB172D" w:rsidRPr="00A05E3B" w:rsidRDefault="003C3D36" w:rsidP="00701C6F">
      <w:pPr>
        <w:pStyle w:val="Nzev"/>
        <w:keepNext w:val="0"/>
        <w:numPr>
          <w:ilvl w:val="1"/>
          <w:numId w:val="28"/>
        </w:numPr>
        <w:ind w:left="567" w:hanging="567"/>
        <w:jc w:val="both"/>
        <w:rPr>
          <w:b w:val="0"/>
        </w:rPr>
      </w:pPr>
      <w:r>
        <w:rPr>
          <w:b w:val="0"/>
        </w:rPr>
        <w:t>Objednatel</w:t>
      </w:r>
      <w:r w:rsidR="00FB172D" w:rsidRPr="00A05E3B">
        <w:rPr>
          <w:b w:val="0"/>
        </w:rPr>
        <w:t xml:space="preserve"> je rovněž oprávněn odstoupit od Smlouvy v případě, že:</w:t>
      </w:r>
    </w:p>
    <w:p w14:paraId="279BF205" w14:textId="39E27273" w:rsidR="00FB172D" w:rsidRPr="00A05E3B" w:rsidRDefault="00FB172D" w:rsidP="00701C6F">
      <w:pPr>
        <w:pStyle w:val="Nzev"/>
        <w:keepNext w:val="0"/>
        <w:numPr>
          <w:ilvl w:val="2"/>
          <w:numId w:val="30"/>
        </w:numPr>
        <w:jc w:val="both"/>
        <w:rPr>
          <w:b w:val="0"/>
        </w:rPr>
      </w:pPr>
      <w:r w:rsidRPr="00A05E3B">
        <w:rPr>
          <w:b w:val="0"/>
        </w:rPr>
        <w:t xml:space="preserve">v insolvenčním řízení bude zjištěn úpadek </w:t>
      </w:r>
      <w:r w:rsidR="00A642A8">
        <w:rPr>
          <w:b w:val="0"/>
        </w:rPr>
        <w:t>p</w:t>
      </w:r>
      <w:r w:rsidRPr="00A05E3B">
        <w:rPr>
          <w:b w:val="0"/>
        </w:rPr>
        <w:t xml:space="preserve">oskytovatele nebo insolvenční návrh bude zamítnut pro nedostatek majetku </w:t>
      </w:r>
      <w:r w:rsidR="00A642A8">
        <w:rPr>
          <w:b w:val="0"/>
        </w:rPr>
        <w:t>p</w:t>
      </w:r>
      <w:r w:rsidRPr="00A05E3B">
        <w:rPr>
          <w:b w:val="0"/>
        </w:rPr>
        <w:t xml:space="preserve">oskytovatele v souladu se zněním zákona č. 182/2006 Sb., o úpadku a způsobech jeho řešení (insolvenční zákon), ve znění pozdějších předpisů. </w:t>
      </w:r>
      <w:r w:rsidR="003C3D36">
        <w:rPr>
          <w:b w:val="0"/>
        </w:rPr>
        <w:t>Objednatel</w:t>
      </w:r>
      <w:r w:rsidRPr="00A05E3B">
        <w:rPr>
          <w:b w:val="0"/>
        </w:rPr>
        <w:t xml:space="preserve"> je rovněž oprávněn odstoupit od Smlouvy v případě, že </w:t>
      </w:r>
      <w:r w:rsidR="00A642A8">
        <w:rPr>
          <w:b w:val="0"/>
        </w:rPr>
        <w:t>p</w:t>
      </w:r>
      <w:r w:rsidRPr="00A05E3B">
        <w:rPr>
          <w:b w:val="0"/>
        </w:rPr>
        <w:t>oskytovatel vstoupí do likvidace; nebo</w:t>
      </w:r>
    </w:p>
    <w:p w14:paraId="24A07BCA" w14:textId="77777777" w:rsidR="00677661" w:rsidRPr="00A05E3B" w:rsidRDefault="00FB172D" w:rsidP="00701C6F">
      <w:pPr>
        <w:pStyle w:val="Nzev"/>
        <w:keepNext w:val="0"/>
        <w:numPr>
          <w:ilvl w:val="2"/>
          <w:numId w:val="30"/>
        </w:numPr>
        <w:jc w:val="both"/>
        <w:rPr>
          <w:b w:val="0"/>
        </w:rPr>
      </w:pPr>
      <w:r w:rsidRPr="00A05E3B">
        <w:rPr>
          <w:b w:val="0"/>
        </w:rPr>
        <w:t>proti Poskytovateli je zahájeno trestní stíhání pro trestný čin podle zákona č. 418/2011 Sb., o trestní odpovědnosti právnických osob, ve znění pozdějších předpisů.</w:t>
      </w:r>
    </w:p>
    <w:p w14:paraId="60858542" w14:textId="77D2C610" w:rsidR="005E41FF" w:rsidRDefault="00227577" w:rsidP="00701C6F">
      <w:pPr>
        <w:pStyle w:val="Nzev"/>
        <w:keepNext w:val="0"/>
        <w:numPr>
          <w:ilvl w:val="1"/>
          <w:numId w:val="28"/>
        </w:numPr>
        <w:ind w:left="567" w:hanging="567"/>
        <w:jc w:val="both"/>
        <w:rPr>
          <w:b w:val="0"/>
        </w:rPr>
      </w:pPr>
      <w:r w:rsidRPr="00A05E3B">
        <w:rPr>
          <w:b w:val="0"/>
        </w:rPr>
        <w:t>O</w:t>
      </w:r>
      <w:r w:rsidR="005E41FF" w:rsidRPr="00A05E3B">
        <w:rPr>
          <w:b w:val="0"/>
        </w:rPr>
        <w:t xml:space="preserve">dstoupením od této smlouvy zanikají všechny závazky smluvních stran z této smlouvy. V 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005E41FF" w:rsidRPr="00A05E3B">
        <w:rPr>
          <w:b w:val="0"/>
        </w:rPr>
        <w:t>ObčZ</w:t>
      </w:r>
      <w:proofErr w:type="spellEnd"/>
      <w:r w:rsidR="005E41FF" w:rsidRPr="00A05E3B">
        <w:rPr>
          <w:b w:val="0"/>
        </w:rPr>
        <w:t>.</w:t>
      </w:r>
    </w:p>
    <w:p w14:paraId="6C053D89" w14:textId="72F18825" w:rsidR="00A642A8" w:rsidRDefault="00A642A8" w:rsidP="00701C6F">
      <w:pPr>
        <w:pStyle w:val="Nzev"/>
        <w:keepNext w:val="0"/>
        <w:numPr>
          <w:ilvl w:val="1"/>
          <w:numId w:val="28"/>
        </w:numPr>
        <w:ind w:left="567" w:hanging="567"/>
        <w:jc w:val="both"/>
        <w:rPr>
          <w:b w:val="0"/>
        </w:rPr>
      </w:pPr>
      <w:r w:rsidRPr="00A642A8">
        <w:rPr>
          <w:b w:val="0"/>
        </w:rPr>
        <w:t>Odstoupení od smlouvy musí být učiněno v písemné formě a nabývá účinnosti dnem jeho doručení druhé smluvní straně.</w:t>
      </w:r>
    </w:p>
    <w:p w14:paraId="36F23C55" w14:textId="77777777" w:rsidR="001D73B3" w:rsidRPr="001D73B3" w:rsidRDefault="001D73B3" w:rsidP="001D73B3">
      <w:pPr>
        <w:pStyle w:val="Nzev"/>
        <w:keepNext w:val="0"/>
        <w:numPr>
          <w:ilvl w:val="1"/>
          <w:numId w:val="28"/>
        </w:numPr>
        <w:ind w:left="567" w:hanging="567"/>
        <w:jc w:val="both"/>
        <w:rPr>
          <w:b w:val="0"/>
        </w:rPr>
      </w:pPr>
      <w:bookmarkStart w:id="50" w:name="_Ref506155638"/>
      <w:r w:rsidRPr="001D73B3">
        <w:rPr>
          <w:b w:val="0"/>
        </w:rPr>
        <w:t>Exit</w:t>
      </w:r>
      <w:bookmarkEnd w:id="50"/>
    </w:p>
    <w:p w14:paraId="47DA8AEA" w14:textId="77777777" w:rsidR="001D73B3" w:rsidRDefault="001D73B3" w:rsidP="001D73B3">
      <w:pPr>
        <w:pStyle w:val="Odstavecseseznamem"/>
        <w:numPr>
          <w:ilvl w:val="2"/>
          <w:numId w:val="28"/>
        </w:numPr>
        <w:ind w:left="1560" w:hanging="851"/>
        <w:rPr>
          <w:rFonts w:eastAsia="Calibri"/>
          <w:lang w:eastAsia="en-GB"/>
        </w:rPr>
      </w:pPr>
      <w:r w:rsidRPr="001D73B3">
        <w:rPr>
          <w:rFonts w:eastAsia="Calibri"/>
          <w:lang w:eastAsia="en-GB"/>
        </w:rPr>
        <w:t xml:space="preserve">Zhotovitel se zavazuje dle pokynů Objednatele poskytnout veškerou součinnost, dokumentaci, a informace, předat Objednateli nebo jím určené třetí osobě data z IS </w:t>
      </w:r>
      <w:r>
        <w:rPr>
          <w:rFonts w:eastAsia="Calibri"/>
          <w:lang w:eastAsia="en-GB"/>
        </w:rPr>
        <w:t xml:space="preserve">RIS </w:t>
      </w:r>
      <w:r w:rsidRPr="001D73B3">
        <w:rPr>
          <w:rFonts w:eastAsia="Calibri"/>
          <w:lang w:eastAsia="en-GB"/>
        </w:rPr>
        <w:t xml:space="preserve">ve formátu požadovaném Objednatelem, účastnit se jednání s Objednatelem a popřípadě </w:t>
      </w:r>
      <w:r w:rsidRPr="001D73B3">
        <w:rPr>
          <w:rFonts w:eastAsia="Calibri"/>
          <w:lang w:eastAsia="en-GB"/>
        </w:rPr>
        <w:lastRenderedPageBreak/>
        <w:t xml:space="preserve">třetími osobami za účelem plynulého a řádného převedení všech činností spojených s poskytováním </w:t>
      </w:r>
      <w:r>
        <w:rPr>
          <w:rFonts w:eastAsia="Calibri"/>
          <w:lang w:eastAsia="en-GB"/>
        </w:rPr>
        <w:t>p</w:t>
      </w:r>
      <w:r w:rsidRPr="001D73B3">
        <w:rPr>
          <w:rFonts w:eastAsia="Calibri"/>
          <w:lang w:eastAsia="en-GB"/>
        </w:rPr>
        <w:t xml:space="preserve">lnění či jeho části na Objednatele a/nebo nového poskytovatele, ke kterému dojde při/po ukončení účinnosti </w:t>
      </w:r>
      <w:r>
        <w:rPr>
          <w:rFonts w:eastAsia="Calibri"/>
          <w:lang w:eastAsia="en-GB"/>
        </w:rPr>
        <w:t>této s</w:t>
      </w:r>
      <w:r w:rsidRPr="001D73B3">
        <w:rPr>
          <w:rFonts w:eastAsia="Calibri"/>
          <w:lang w:eastAsia="en-GB"/>
        </w:rPr>
        <w:t xml:space="preserve">mlouvy, a to z důvodu uplynutí doby jejího trvání nebo odstoupení od </w:t>
      </w:r>
      <w:r>
        <w:rPr>
          <w:rFonts w:eastAsia="Calibri"/>
          <w:lang w:eastAsia="en-GB"/>
        </w:rPr>
        <w:t>s</w:t>
      </w:r>
      <w:r w:rsidRPr="001D73B3">
        <w:rPr>
          <w:rFonts w:eastAsia="Calibri"/>
          <w:lang w:eastAsia="en-GB"/>
        </w:rPr>
        <w:t xml:space="preserve">mlouvy některou ze </w:t>
      </w:r>
      <w:r>
        <w:rPr>
          <w:rFonts w:eastAsia="Calibri"/>
          <w:lang w:eastAsia="en-GB"/>
        </w:rPr>
        <w:t>smluvních s</w:t>
      </w:r>
      <w:r w:rsidRPr="001D73B3">
        <w:rPr>
          <w:rFonts w:eastAsia="Calibri"/>
          <w:lang w:eastAsia="en-GB"/>
        </w:rPr>
        <w:t xml:space="preserve">tran nebo výpovědi Objednatele (dále také „Exit“). Uvedená povinnost Zhotovitele se uplatní i pro případ dohody </w:t>
      </w:r>
      <w:r>
        <w:rPr>
          <w:rFonts w:eastAsia="Calibri"/>
          <w:lang w:eastAsia="en-GB"/>
        </w:rPr>
        <w:t>smluvních s</w:t>
      </w:r>
      <w:r w:rsidRPr="001D73B3">
        <w:rPr>
          <w:rFonts w:eastAsia="Calibri"/>
          <w:lang w:eastAsia="en-GB"/>
        </w:rPr>
        <w:t xml:space="preserve">tran na ukončení </w:t>
      </w:r>
      <w:r>
        <w:rPr>
          <w:rFonts w:eastAsia="Calibri"/>
          <w:lang w:eastAsia="en-GB"/>
        </w:rPr>
        <w:t>této s</w:t>
      </w:r>
      <w:r w:rsidRPr="001D73B3">
        <w:rPr>
          <w:rFonts w:eastAsia="Calibri"/>
          <w:lang w:eastAsia="en-GB"/>
        </w:rPr>
        <w:t xml:space="preserve">mlouvy, pokud </w:t>
      </w:r>
      <w:r>
        <w:rPr>
          <w:rFonts w:eastAsia="Calibri"/>
          <w:lang w:eastAsia="en-GB"/>
        </w:rPr>
        <w:t>s</w:t>
      </w:r>
      <w:r w:rsidRPr="001D73B3">
        <w:rPr>
          <w:rFonts w:eastAsia="Calibri"/>
          <w:lang w:eastAsia="en-GB"/>
        </w:rPr>
        <w:t xml:space="preserve">trany v rámci dohody nestanoví jinak. Za data, která budou dle tohoto bodu </w:t>
      </w:r>
      <w:r>
        <w:rPr>
          <w:rFonts w:eastAsia="Calibri"/>
          <w:lang w:eastAsia="en-GB"/>
        </w:rPr>
        <w:t>s</w:t>
      </w:r>
      <w:r w:rsidRPr="001D73B3">
        <w:rPr>
          <w:rFonts w:eastAsia="Calibri"/>
          <w:lang w:eastAsia="en-GB"/>
        </w:rPr>
        <w:t xml:space="preserve">mlouvy předávána Zhotovitelem Objednateli nebo jím určené třetí osobě, jsou považována veškerá data, zejména pak data do IS </w:t>
      </w:r>
      <w:r>
        <w:rPr>
          <w:rFonts w:eastAsia="Calibri"/>
          <w:lang w:eastAsia="en-GB"/>
        </w:rPr>
        <w:t xml:space="preserve">RIS </w:t>
      </w:r>
      <w:r w:rsidRPr="001D73B3">
        <w:rPr>
          <w:rFonts w:eastAsia="Calibri"/>
          <w:lang w:eastAsia="en-GB"/>
        </w:rPr>
        <w:t xml:space="preserve">zadaná/vložená, data zpracovaná IS </w:t>
      </w:r>
      <w:r>
        <w:rPr>
          <w:rFonts w:eastAsia="Calibri"/>
          <w:lang w:eastAsia="en-GB"/>
        </w:rPr>
        <w:t>RIS</w:t>
      </w:r>
      <w:r w:rsidRPr="001D73B3">
        <w:rPr>
          <w:rFonts w:eastAsia="Calibri"/>
          <w:lang w:eastAsia="en-GB"/>
        </w:rPr>
        <w:t xml:space="preserve"> a data konfigurační.</w:t>
      </w:r>
    </w:p>
    <w:p w14:paraId="7DAFD6A8" w14:textId="77777777" w:rsidR="001D73B3" w:rsidRDefault="001D73B3" w:rsidP="001D73B3">
      <w:pPr>
        <w:pStyle w:val="Odstavecseseznamem"/>
        <w:numPr>
          <w:ilvl w:val="2"/>
          <w:numId w:val="28"/>
        </w:numPr>
        <w:ind w:left="1560" w:hanging="851"/>
        <w:rPr>
          <w:rFonts w:eastAsia="Calibri"/>
          <w:lang w:eastAsia="en-GB"/>
        </w:rPr>
      </w:pPr>
      <w:r w:rsidRPr="001D73B3">
        <w:rPr>
          <w:rFonts w:eastAsia="Calibri"/>
          <w:lang w:eastAsia="en-GB"/>
        </w:rPr>
        <w:t xml:space="preserve">Za tímto účelem se Zhotovitel zavazuje ve lhůtách dle čl. </w:t>
      </w:r>
      <w:r w:rsidRPr="001D73B3">
        <w:rPr>
          <w:rFonts w:eastAsia="Calibri"/>
          <w:lang w:eastAsia="en-GB"/>
        </w:rPr>
        <w:fldChar w:fldCharType="begin"/>
      </w:r>
      <w:r w:rsidRPr="001D73B3">
        <w:rPr>
          <w:rFonts w:eastAsia="Calibri"/>
          <w:lang w:eastAsia="en-GB"/>
        </w:rPr>
        <w:instrText xml:space="preserve"> REF _Ref506155638 \r \h </w:instrText>
      </w:r>
      <w:r w:rsidRPr="001D73B3">
        <w:rPr>
          <w:rFonts w:eastAsia="Calibri"/>
          <w:lang w:eastAsia="en-GB"/>
        </w:rPr>
      </w:r>
      <w:r w:rsidRPr="001D73B3">
        <w:rPr>
          <w:rFonts w:eastAsia="Calibri"/>
          <w:lang w:eastAsia="en-GB"/>
        </w:rPr>
        <w:fldChar w:fldCharType="separate"/>
      </w:r>
      <w:r>
        <w:rPr>
          <w:rFonts w:eastAsia="Calibri"/>
          <w:lang w:eastAsia="en-GB"/>
        </w:rPr>
        <w:t>10.8</w:t>
      </w:r>
      <w:r w:rsidRPr="001D73B3">
        <w:rPr>
          <w:rFonts w:eastAsia="Calibri"/>
          <w:lang w:eastAsia="en-GB"/>
        </w:rPr>
        <w:fldChar w:fldCharType="end"/>
      </w:r>
      <w:r w:rsidRPr="001D73B3">
        <w:rPr>
          <w:rFonts w:eastAsia="Calibri"/>
          <w:lang w:eastAsia="en-GB"/>
        </w:rPr>
        <w:t xml:space="preserve"> Smlouvy vypracovat nebo na základě zvláštního písemného pokynu Objednatele aktualizovat dokumentaci vymezující postup provedení Exitu (dále také </w:t>
      </w:r>
      <w:r w:rsidRPr="001D73B3">
        <w:rPr>
          <w:rStyle w:val="NzevChar"/>
          <w:rFonts w:eastAsia="Calibri"/>
          <w:b w:val="0"/>
          <w:lang w:eastAsia="en-GB"/>
        </w:rPr>
        <w:t>„Exitový plán“</w:t>
      </w:r>
      <w:r w:rsidRPr="001D73B3">
        <w:rPr>
          <w:rFonts w:eastAsia="Calibri"/>
          <w:lang w:eastAsia="en-GB"/>
        </w:rPr>
        <w:t xml:space="preserve">), a poskytnout plnění nezbytná k realizaci tohoto Exitového plánu za přiměřeného použití vhodných ustanovení Smlouvy. Závazek dle tohoto ustanovení platí i po uplynutí doby trvání </w:t>
      </w:r>
      <w:r>
        <w:rPr>
          <w:rFonts w:eastAsia="Calibri"/>
          <w:lang w:eastAsia="en-GB"/>
        </w:rPr>
        <w:t>této s</w:t>
      </w:r>
      <w:r w:rsidRPr="001D73B3">
        <w:rPr>
          <w:rFonts w:eastAsia="Calibri"/>
          <w:lang w:eastAsia="en-GB"/>
        </w:rPr>
        <w:t xml:space="preserve">mlouvy a to nejméně 90 (devadesát) dnů po jejím ukončení. V rámci exitové součinnosti dle tohoto bodu </w:t>
      </w:r>
      <w:r>
        <w:rPr>
          <w:rFonts w:eastAsia="Calibri"/>
          <w:lang w:eastAsia="en-GB"/>
        </w:rPr>
        <w:t>s</w:t>
      </w:r>
      <w:r w:rsidRPr="001D73B3">
        <w:rPr>
          <w:rFonts w:eastAsia="Calibri"/>
          <w:lang w:eastAsia="en-GB"/>
        </w:rPr>
        <w:t xml:space="preserve">mlouvy je Objednatel oprávněn požadovat poskytnutí informací, podkladů souvisejících s IS </w:t>
      </w:r>
      <w:r>
        <w:rPr>
          <w:rFonts w:eastAsia="Calibri"/>
          <w:lang w:eastAsia="en-GB"/>
        </w:rPr>
        <w:t>RIS</w:t>
      </w:r>
      <w:r w:rsidRPr="001D73B3">
        <w:rPr>
          <w:rFonts w:eastAsia="Calibri"/>
          <w:lang w:eastAsia="en-GB"/>
        </w:rPr>
        <w:t xml:space="preserve">, jakož i jiné součinnosti nezbytné pro realizaci veřejné zakázky, na základě které bude případným novým poskytovatelem poskytováno plnění obdobné plnění dle </w:t>
      </w:r>
      <w:r>
        <w:rPr>
          <w:rFonts w:eastAsia="Calibri"/>
          <w:lang w:eastAsia="en-GB"/>
        </w:rPr>
        <w:t>této s</w:t>
      </w:r>
      <w:r w:rsidRPr="001D73B3">
        <w:rPr>
          <w:rFonts w:eastAsia="Calibri"/>
          <w:lang w:eastAsia="en-GB"/>
        </w:rPr>
        <w:t>mlouvy.</w:t>
      </w:r>
      <w:bookmarkStart w:id="51" w:name="_Ref506155210"/>
    </w:p>
    <w:p w14:paraId="564006CA" w14:textId="4EBECD9B" w:rsidR="001D73B3" w:rsidRPr="001D73B3" w:rsidRDefault="001D73B3" w:rsidP="001D73B3">
      <w:pPr>
        <w:pStyle w:val="Odstavecseseznamem"/>
        <w:numPr>
          <w:ilvl w:val="2"/>
          <w:numId w:val="28"/>
        </w:numPr>
        <w:ind w:left="1560" w:hanging="851"/>
        <w:rPr>
          <w:rFonts w:eastAsia="Calibri"/>
          <w:lang w:eastAsia="en-GB"/>
        </w:rPr>
      </w:pPr>
      <w:r w:rsidRPr="001D73B3">
        <w:rPr>
          <w:rFonts w:eastAsia="Calibri"/>
          <w:lang w:eastAsia="en-GB"/>
        </w:rPr>
        <w:t>Objednatel je oprávněn požádat o vytvoření a/nebo aktualizaci Exitového plánu po nabytí</w:t>
      </w:r>
      <w:bookmarkEnd w:id="51"/>
      <w:r w:rsidRPr="001D73B3">
        <w:rPr>
          <w:rFonts w:eastAsia="Calibri"/>
          <w:lang w:eastAsia="en-GB"/>
        </w:rPr>
        <w:t xml:space="preserve"> účinnosti </w:t>
      </w:r>
      <w:r>
        <w:rPr>
          <w:rFonts w:eastAsia="Calibri"/>
          <w:lang w:eastAsia="en-GB"/>
        </w:rPr>
        <w:t>této s</w:t>
      </w:r>
      <w:r w:rsidRPr="001D73B3">
        <w:rPr>
          <w:rFonts w:eastAsia="Calibri"/>
          <w:lang w:eastAsia="en-GB"/>
        </w:rPr>
        <w:t>mlouvy, a to v následujících případech:</w:t>
      </w:r>
    </w:p>
    <w:p w14:paraId="71516067" w14:textId="1910FC0C" w:rsidR="001D73B3" w:rsidRDefault="001D73B3" w:rsidP="001D73B3">
      <w:pPr>
        <w:pStyle w:val="Odstavecseseznamem"/>
        <w:numPr>
          <w:ilvl w:val="0"/>
          <w:numId w:val="43"/>
        </w:numPr>
        <w:ind w:left="2127" w:hanging="425"/>
        <w:rPr>
          <w:rFonts w:eastAsia="Calibri"/>
          <w:lang w:eastAsia="en-GB"/>
        </w:rPr>
      </w:pPr>
      <w:r>
        <w:rPr>
          <w:rFonts w:eastAsia="Calibri"/>
          <w:lang w:eastAsia="en-GB"/>
        </w:rPr>
        <w:t>spolu se svým odstoupením od smlouvy nebo s výpovědí smlouvy, nebo</w:t>
      </w:r>
    </w:p>
    <w:p w14:paraId="59EC3445" w14:textId="721A81BA" w:rsidR="001D73B3" w:rsidRDefault="001D73B3" w:rsidP="001D73B3">
      <w:pPr>
        <w:pStyle w:val="Odstavecseseznamem"/>
        <w:numPr>
          <w:ilvl w:val="0"/>
          <w:numId w:val="43"/>
        </w:numPr>
        <w:ind w:left="2127" w:hanging="425"/>
        <w:rPr>
          <w:rFonts w:eastAsia="Calibri"/>
          <w:lang w:eastAsia="en-GB"/>
        </w:rPr>
      </w:pPr>
      <w:r w:rsidRPr="0093011E">
        <w:rPr>
          <w:rFonts w:eastAsia="Calibri"/>
          <w:lang w:eastAsia="en-GB"/>
        </w:rPr>
        <w:t xml:space="preserve">po svém odstoupení od </w:t>
      </w:r>
      <w:r>
        <w:rPr>
          <w:rFonts w:eastAsia="Calibri"/>
          <w:lang w:eastAsia="en-GB"/>
        </w:rPr>
        <w:t>s</w:t>
      </w:r>
      <w:r w:rsidRPr="0093011E">
        <w:rPr>
          <w:rFonts w:eastAsia="Calibri"/>
          <w:lang w:eastAsia="en-GB"/>
        </w:rPr>
        <w:t xml:space="preserve">mlouvy či výpovědi </w:t>
      </w:r>
      <w:r>
        <w:rPr>
          <w:rFonts w:eastAsia="Calibri"/>
          <w:lang w:eastAsia="en-GB"/>
        </w:rPr>
        <w:t>s</w:t>
      </w:r>
      <w:r w:rsidRPr="0093011E">
        <w:rPr>
          <w:rFonts w:eastAsia="Calibri"/>
          <w:lang w:eastAsia="en-GB"/>
        </w:rPr>
        <w:t>mlouvy, nebo</w:t>
      </w:r>
    </w:p>
    <w:p w14:paraId="559E27C9" w14:textId="71EA6115" w:rsidR="001D73B3" w:rsidRPr="0093011E" w:rsidRDefault="001D73B3" w:rsidP="001D73B3">
      <w:pPr>
        <w:pStyle w:val="Odstavecseseznamem"/>
        <w:numPr>
          <w:ilvl w:val="0"/>
          <w:numId w:val="43"/>
        </w:numPr>
        <w:ind w:left="2127" w:hanging="425"/>
        <w:rPr>
          <w:rFonts w:eastAsia="Calibri"/>
          <w:lang w:eastAsia="en-GB"/>
        </w:rPr>
      </w:pPr>
      <w:r w:rsidRPr="0093011E">
        <w:rPr>
          <w:rFonts w:eastAsia="Calibri"/>
          <w:lang w:eastAsia="en-GB"/>
        </w:rPr>
        <w:t xml:space="preserve">po odstoupení od </w:t>
      </w:r>
      <w:r>
        <w:rPr>
          <w:rFonts w:eastAsia="Calibri"/>
          <w:lang w:eastAsia="en-GB"/>
        </w:rPr>
        <w:t>s</w:t>
      </w:r>
      <w:r w:rsidRPr="0093011E">
        <w:rPr>
          <w:rFonts w:eastAsia="Calibri"/>
          <w:lang w:eastAsia="en-GB"/>
        </w:rPr>
        <w:t xml:space="preserve">mlouvy </w:t>
      </w:r>
      <w:r>
        <w:rPr>
          <w:rFonts w:eastAsia="Calibri"/>
          <w:lang w:eastAsia="en-GB"/>
        </w:rPr>
        <w:t>Zhotovitel</w:t>
      </w:r>
      <w:r w:rsidRPr="0093011E">
        <w:rPr>
          <w:rFonts w:eastAsia="Calibri"/>
          <w:lang w:eastAsia="en-GB"/>
        </w:rPr>
        <w:t>e, nebo</w:t>
      </w:r>
    </w:p>
    <w:p w14:paraId="2F69395D" w14:textId="30114CC8" w:rsidR="001D73B3" w:rsidRDefault="001D73B3" w:rsidP="001D73B3">
      <w:pPr>
        <w:pStyle w:val="Odstavecseseznamem"/>
        <w:numPr>
          <w:ilvl w:val="0"/>
          <w:numId w:val="43"/>
        </w:numPr>
        <w:ind w:left="2127" w:hanging="425"/>
        <w:rPr>
          <w:rFonts w:eastAsia="Calibri"/>
          <w:lang w:eastAsia="en-GB"/>
        </w:rPr>
      </w:pPr>
      <w:r w:rsidRPr="0093011E">
        <w:rPr>
          <w:rFonts w:eastAsia="Calibri"/>
          <w:lang w:eastAsia="en-GB"/>
        </w:rPr>
        <w:t xml:space="preserve">po uzavření dohody o ukončení účinnosti </w:t>
      </w:r>
      <w:r>
        <w:rPr>
          <w:rFonts w:eastAsia="Calibri"/>
          <w:lang w:eastAsia="en-GB"/>
        </w:rPr>
        <w:t>s</w:t>
      </w:r>
      <w:r w:rsidRPr="0093011E">
        <w:rPr>
          <w:rFonts w:eastAsia="Calibri"/>
          <w:lang w:eastAsia="en-GB"/>
        </w:rPr>
        <w:t>mlouvy, pokud není v takové dohodě sjednáno jinak</w:t>
      </w:r>
      <w:r>
        <w:rPr>
          <w:rFonts w:eastAsia="Calibri"/>
          <w:lang w:eastAsia="en-GB"/>
        </w:rPr>
        <w:t>.</w:t>
      </w:r>
    </w:p>
    <w:p w14:paraId="72CA7B79" w14:textId="2BD99477" w:rsidR="001D73B3" w:rsidRDefault="001D73B3" w:rsidP="001D73B3">
      <w:pPr>
        <w:pStyle w:val="Odstavecseseznamem"/>
        <w:numPr>
          <w:ilvl w:val="2"/>
          <w:numId w:val="28"/>
        </w:numPr>
        <w:ind w:left="1560" w:hanging="851"/>
        <w:rPr>
          <w:rFonts w:eastAsia="Calibri"/>
          <w:lang w:eastAsia="en-GB"/>
        </w:rPr>
      </w:pPr>
      <w:r>
        <w:rPr>
          <w:rFonts w:eastAsia="Calibri"/>
          <w:lang w:eastAsia="en-GB"/>
        </w:rPr>
        <w:t>Zhotovitel</w:t>
      </w:r>
      <w:r w:rsidRPr="0093011E">
        <w:rPr>
          <w:rFonts w:eastAsia="Calibri"/>
          <w:lang w:eastAsia="en-GB"/>
        </w:rPr>
        <w:t xml:space="preserve"> se zavazuje </w:t>
      </w:r>
      <w:r>
        <w:rPr>
          <w:rFonts w:eastAsia="Calibri"/>
          <w:lang w:eastAsia="en-GB"/>
        </w:rPr>
        <w:t xml:space="preserve">vytvořit a/nebo </w:t>
      </w:r>
      <w:r w:rsidRPr="0093011E">
        <w:rPr>
          <w:rFonts w:eastAsia="Calibri"/>
          <w:lang w:eastAsia="en-GB"/>
        </w:rPr>
        <w:t>aktualizovat Exitový plán a poskytnout plnění nezbytná k jeho realizaci do 20 (dvaceti) pracovních dnů od doručení takového požadavku Objednatele, nestanoví-li Objednatel jinak. Vypracováním Exitového plánu se rozumí jeho schválení (akceptace) Objednatelem v souladu s čl.</w:t>
      </w:r>
      <w:r>
        <w:rPr>
          <w:rFonts w:eastAsia="Calibri"/>
          <w:lang w:eastAsia="en-GB"/>
        </w:rPr>
        <w:t xml:space="preserve"> </w:t>
      </w:r>
      <w:r>
        <w:rPr>
          <w:rFonts w:eastAsia="Calibri"/>
          <w:lang w:eastAsia="en-GB"/>
        </w:rPr>
        <w:fldChar w:fldCharType="begin"/>
      </w:r>
      <w:r>
        <w:rPr>
          <w:rFonts w:eastAsia="Calibri"/>
          <w:lang w:eastAsia="en-GB"/>
        </w:rPr>
        <w:instrText xml:space="preserve"> REF _Ref513665002 \r \h </w:instrText>
      </w:r>
      <w:r>
        <w:rPr>
          <w:rFonts w:eastAsia="Calibri"/>
          <w:lang w:eastAsia="en-GB"/>
        </w:rPr>
      </w:r>
      <w:r>
        <w:rPr>
          <w:rFonts w:eastAsia="Calibri"/>
          <w:lang w:eastAsia="en-GB"/>
        </w:rPr>
        <w:fldChar w:fldCharType="separate"/>
      </w:r>
      <w:r>
        <w:rPr>
          <w:rFonts w:eastAsia="Calibri"/>
          <w:lang w:eastAsia="en-GB"/>
        </w:rPr>
        <w:t>4</w:t>
      </w:r>
      <w:r>
        <w:rPr>
          <w:rFonts w:eastAsia="Calibri"/>
          <w:lang w:eastAsia="en-GB"/>
        </w:rPr>
        <w:fldChar w:fldCharType="end"/>
      </w:r>
      <w:r w:rsidRPr="0093011E">
        <w:rPr>
          <w:rFonts w:eastAsia="Calibri"/>
          <w:lang w:eastAsia="en-GB"/>
        </w:rPr>
        <w:t xml:space="preserve"> Smlouvy, přičemž pro Exitový plán platí akceptace uvedená v bodě </w:t>
      </w:r>
      <w:r>
        <w:rPr>
          <w:rFonts w:eastAsia="Calibri"/>
          <w:lang w:eastAsia="en-GB"/>
        </w:rPr>
        <w:fldChar w:fldCharType="begin"/>
      </w:r>
      <w:r>
        <w:rPr>
          <w:rFonts w:eastAsia="Calibri"/>
          <w:lang w:eastAsia="en-GB"/>
        </w:rPr>
        <w:instrText xml:space="preserve"> REF _Ref506147005 \r \h  \* MERGEFORMAT </w:instrText>
      </w:r>
      <w:r>
        <w:rPr>
          <w:rFonts w:eastAsia="Calibri"/>
          <w:lang w:eastAsia="en-GB"/>
        </w:rPr>
      </w:r>
      <w:r>
        <w:rPr>
          <w:rFonts w:eastAsia="Calibri"/>
          <w:lang w:eastAsia="en-GB"/>
        </w:rPr>
        <w:fldChar w:fldCharType="separate"/>
      </w:r>
      <w:r>
        <w:rPr>
          <w:rFonts w:eastAsia="Calibri"/>
          <w:lang w:eastAsia="en-GB"/>
        </w:rPr>
        <w:t>4.7.1</w:t>
      </w:r>
      <w:r>
        <w:rPr>
          <w:rFonts w:eastAsia="Calibri"/>
          <w:lang w:eastAsia="en-GB"/>
        </w:rPr>
        <w:fldChar w:fldCharType="end"/>
      </w:r>
      <w:r w:rsidRPr="0093011E">
        <w:rPr>
          <w:rFonts w:eastAsia="Calibri"/>
          <w:lang w:eastAsia="en-GB"/>
        </w:rPr>
        <w:t xml:space="preserve"> Smlouvy.</w:t>
      </w:r>
      <w:r>
        <w:rPr>
          <w:rFonts w:eastAsia="Calibri"/>
          <w:lang w:eastAsia="en-GB"/>
        </w:rPr>
        <w:t xml:space="preserve"> Součástí Exitového plánu je oboustranně odsouhlasený harmonogram Exitu.</w:t>
      </w:r>
    </w:p>
    <w:p w14:paraId="3700DB85" w14:textId="0C5232B3" w:rsidR="001D73B3" w:rsidRPr="001D73B3" w:rsidRDefault="001D73B3" w:rsidP="001D73B3">
      <w:pPr>
        <w:pStyle w:val="Odstavecseseznamem"/>
        <w:numPr>
          <w:ilvl w:val="2"/>
          <w:numId w:val="28"/>
        </w:numPr>
        <w:ind w:left="1560" w:hanging="851"/>
        <w:rPr>
          <w:rFonts w:eastAsia="Calibri"/>
          <w:lang w:eastAsia="en-GB"/>
        </w:rPr>
      </w:pPr>
      <w:r w:rsidRPr="0093011E">
        <w:rPr>
          <w:rFonts w:eastAsia="Calibri"/>
          <w:lang w:eastAsia="en-GB"/>
        </w:rPr>
        <w:t>Strany se dohodly, že vypracováním Exitového plánu a poskytnutí plnění nezbytného k</w:t>
      </w:r>
      <w:r>
        <w:rPr>
          <w:rFonts w:eastAsia="Calibri"/>
          <w:lang w:eastAsia="en-GB"/>
        </w:rPr>
        <w:t> </w:t>
      </w:r>
      <w:r w:rsidRPr="0093011E">
        <w:rPr>
          <w:rFonts w:eastAsia="Calibri"/>
          <w:lang w:eastAsia="en-GB"/>
        </w:rPr>
        <w:t xml:space="preserve">realizaci Exitového plánu či poskytování další součinnosti dle odst. </w:t>
      </w:r>
      <w:r>
        <w:rPr>
          <w:rFonts w:eastAsia="Calibri"/>
          <w:lang w:eastAsia="en-GB"/>
        </w:rPr>
        <w:fldChar w:fldCharType="begin"/>
      </w:r>
      <w:r>
        <w:rPr>
          <w:rFonts w:eastAsia="Calibri"/>
          <w:lang w:eastAsia="en-GB"/>
        </w:rPr>
        <w:instrText xml:space="preserve"> REF _Ref506155638 \r \h  \* MERGEFORMAT </w:instrText>
      </w:r>
      <w:r>
        <w:rPr>
          <w:rFonts w:eastAsia="Calibri"/>
          <w:lang w:eastAsia="en-GB"/>
        </w:rPr>
      </w:r>
      <w:r>
        <w:rPr>
          <w:rFonts w:eastAsia="Calibri"/>
          <w:lang w:eastAsia="en-GB"/>
        </w:rPr>
        <w:fldChar w:fldCharType="separate"/>
      </w:r>
      <w:r>
        <w:rPr>
          <w:rFonts w:eastAsia="Calibri"/>
          <w:lang w:eastAsia="en-GB"/>
        </w:rPr>
        <w:t>10.8</w:t>
      </w:r>
      <w:r>
        <w:rPr>
          <w:rFonts w:eastAsia="Calibri"/>
          <w:lang w:eastAsia="en-GB"/>
        </w:rPr>
        <w:fldChar w:fldCharType="end"/>
      </w:r>
      <w:r>
        <w:rPr>
          <w:rFonts w:eastAsia="Calibri"/>
          <w:lang w:eastAsia="en-GB"/>
        </w:rPr>
        <w:t xml:space="preserve"> </w:t>
      </w:r>
      <w:r w:rsidRPr="0093011E">
        <w:rPr>
          <w:rFonts w:eastAsia="Calibri"/>
          <w:lang w:eastAsia="en-GB"/>
        </w:rPr>
        <w:t>Smlouvy je</w:t>
      </w:r>
      <w:r>
        <w:rPr>
          <w:rFonts w:eastAsia="Calibri"/>
          <w:lang w:eastAsia="en-GB"/>
        </w:rPr>
        <w:t> </w:t>
      </w:r>
      <w:r w:rsidRPr="0093011E">
        <w:rPr>
          <w:rFonts w:eastAsia="Calibri"/>
          <w:lang w:eastAsia="en-GB"/>
        </w:rPr>
        <w:t>součástí ceny</w:t>
      </w:r>
      <w:r>
        <w:rPr>
          <w:rFonts w:eastAsia="Calibri"/>
          <w:lang w:eastAsia="en-GB"/>
        </w:rPr>
        <w:t xml:space="preserve"> p</w:t>
      </w:r>
      <w:r w:rsidRPr="0093011E">
        <w:rPr>
          <w:rFonts w:eastAsia="Calibri"/>
          <w:lang w:eastAsia="en-GB"/>
        </w:rPr>
        <w:t>lnění dle Smlouvy.</w:t>
      </w:r>
    </w:p>
    <w:p w14:paraId="7D562896" w14:textId="77777777" w:rsidR="00D65D61" w:rsidRDefault="00D65D61" w:rsidP="00701C6F">
      <w:pPr>
        <w:pStyle w:val="Odstavecseseznamem"/>
        <w:ind w:left="360"/>
      </w:pPr>
    </w:p>
    <w:p w14:paraId="18E3C683" w14:textId="6E3038A6" w:rsidR="005E41FF" w:rsidRPr="00F257CA" w:rsidRDefault="005E41FF" w:rsidP="00701C6F">
      <w:pPr>
        <w:pStyle w:val="Nadpis1"/>
        <w:rPr>
          <w:rStyle w:val="Siln"/>
        </w:rPr>
      </w:pPr>
      <w:bookmarkStart w:id="52" w:name="_Ref52354225"/>
      <w:r>
        <w:rPr>
          <w:rStyle w:val="Siln"/>
        </w:rPr>
        <w:t>Ochrana informací</w:t>
      </w:r>
      <w:r w:rsidR="007348F3">
        <w:rPr>
          <w:rStyle w:val="Siln"/>
        </w:rPr>
        <w:t xml:space="preserve"> a osobních údajů</w:t>
      </w:r>
      <w:bookmarkEnd w:id="52"/>
    </w:p>
    <w:p w14:paraId="7543533F" w14:textId="1AB1DDC7" w:rsidR="005E41FF" w:rsidRPr="00A05E3B" w:rsidRDefault="003C3D36" w:rsidP="00701C6F">
      <w:pPr>
        <w:pStyle w:val="Nzev"/>
        <w:keepNext w:val="0"/>
        <w:numPr>
          <w:ilvl w:val="1"/>
          <w:numId w:val="28"/>
        </w:numPr>
        <w:ind w:left="567" w:hanging="567"/>
        <w:jc w:val="both"/>
        <w:rPr>
          <w:b w:val="0"/>
        </w:rPr>
      </w:pPr>
      <w:r>
        <w:rPr>
          <w:b w:val="0"/>
        </w:rPr>
        <w:t>Zhotovitel</w:t>
      </w:r>
      <w:r w:rsidR="005E41FF" w:rsidRPr="00A05E3B">
        <w:rPr>
          <w:b w:val="0"/>
        </w:rPr>
        <w:t xml:space="preserve"> se zavazuje, že zachová jako citlivé informace a zprávy týkající se vnitřních záležitostí smluvních stran a předmětu plnění smlouvy, pokud by jejich zveřejnění mohlo poškodit druhou stranu. Povinnost poskytovat informace podle zákona č. 106/1999 Sb., o svobodném přístupu k informacím, ve znění pozdějších předpisů, není tímto ustanovením dotčena.</w:t>
      </w:r>
    </w:p>
    <w:p w14:paraId="32DD98EA" w14:textId="183A43B3" w:rsidR="005E41FF" w:rsidRPr="00A05E3B" w:rsidRDefault="005E41FF" w:rsidP="00701C6F">
      <w:pPr>
        <w:pStyle w:val="Nzev"/>
        <w:keepNext w:val="0"/>
        <w:numPr>
          <w:ilvl w:val="1"/>
          <w:numId w:val="28"/>
        </w:numPr>
        <w:ind w:left="567" w:hanging="567"/>
        <w:jc w:val="both"/>
        <w:rPr>
          <w:b w:val="0"/>
        </w:rPr>
      </w:pPr>
      <w:r w:rsidRPr="00A05E3B">
        <w:rPr>
          <w:b w:val="0"/>
        </w:rPr>
        <w:t xml:space="preserve">Smluvní strany budou považovat za citlivé informace a) jako citlivé označené, b) informace, u kterých se z povahy věci dá předpokládat, že se jedná o informace podléhající závazku mlčenlivosti nebo informace o </w:t>
      </w:r>
      <w:r w:rsidR="003C3D36">
        <w:rPr>
          <w:b w:val="0"/>
        </w:rPr>
        <w:t>Objednatel</w:t>
      </w:r>
      <w:r w:rsidRPr="00A05E3B">
        <w:rPr>
          <w:b w:val="0"/>
        </w:rPr>
        <w:t>i, které by mohly z povahy věci být považovány za citlivé a které se dozvědí v souvislosti s plněním této smlouvy.</w:t>
      </w:r>
    </w:p>
    <w:p w14:paraId="7A401AC0" w14:textId="77777777" w:rsidR="005E41FF" w:rsidRPr="00A05E3B" w:rsidRDefault="005E41FF" w:rsidP="00701C6F">
      <w:pPr>
        <w:pStyle w:val="Nzev"/>
        <w:keepNext w:val="0"/>
        <w:numPr>
          <w:ilvl w:val="1"/>
          <w:numId w:val="28"/>
        </w:numPr>
        <w:ind w:left="567" w:hanging="567"/>
        <w:jc w:val="both"/>
        <w:rPr>
          <w:b w:val="0"/>
        </w:rPr>
      </w:pPr>
      <w:r w:rsidRPr="00A05E3B">
        <w:rPr>
          <w:b w:val="0"/>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084F3E7A" w14:textId="5C1CB4F7" w:rsidR="005E41FF" w:rsidRPr="00A05E3B" w:rsidRDefault="003C3D36" w:rsidP="00701C6F">
      <w:pPr>
        <w:pStyle w:val="Nzev"/>
        <w:keepNext w:val="0"/>
        <w:numPr>
          <w:ilvl w:val="1"/>
          <w:numId w:val="28"/>
        </w:numPr>
        <w:ind w:left="567" w:hanging="567"/>
        <w:jc w:val="both"/>
        <w:rPr>
          <w:b w:val="0"/>
        </w:rPr>
      </w:pPr>
      <w:r>
        <w:rPr>
          <w:b w:val="0"/>
        </w:rPr>
        <w:lastRenderedPageBreak/>
        <w:t>Zhotovitel</w:t>
      </w:r>
      <w:r w:rsidR="005E41FF" w:rsidRPr="00A05E3B">
        <w:rPr>
          <w:b w:val="0"/>
        </w:rPr>
        <w:t xml:space="preserve"> je povinen zabezpečit veškeré podklady, mající charakter citlivé informace poskytnuté mu </w:t>
      </w:r>
      <w:r>
        <w:rPr>
          <w:b w:val="0"/>
        </w:rPr>
        <w:t>Objednatel</w:t>
      </w:r>
      <w:r w:rsidR="005E41FF" w:rsidRPr="00A05E3B">
        <w:rPr>
          <w:b w:val="0"/>
        </w:rPr>
        <w:t xml:space="preserve">em, proti odcizení nebo jinému zneužití. </w:t>
      </w:r>
    </w:p>
    <w:p w14:paraId="631C7236" w14:textId="355B2E9B" w:rsidR="005E41FF" w:rsidRPr="00A05E3B" w:rsidRDefault="003C3D36" w:rsidP="00701C6F">
      <w:pPr>
        <w:pStyle w:val="Nzev"/>
        <w:keepNext w:val="0"/>
        <w:numPr>
          <w:ilvl w:val="1"/>
          <w:numId w:val="28"/>
        </w:numPr>
        <w:ind w:left="567" w:hanging="567"/>
        <w:jc w:val="both"/>
        <w:rPr>
          <w:b w:val="0"/>
        </w:rPr>
      </w:pPr>
      <w:r>
        <w:rPr>
          <w:b w:val="0"/>
        </w:rPr>
        <w:t>Zhotovitel</w:t>
      </w:r>
      <w:r w:rsidR="005E41FF" w:rsidRPr="00A05E3B">
        <w:rPr>
          <w:b w:val="0"/>
        </w:rPr>
        <w:t xml:space="preserve"> je povinen svého případného poddodavatele zavázat povinností mlčenlivosti a respektováním práv </w:t>
      </w:r>
      <w:r>
        <w:rPr>
          <w:b w:val="0"/>
        </w:rPr>
        <w:t>Objednatel</w:t>
      </w:r>
      <w:r w:rsidR="005E41FF" w:rsidRPr="00A05E3B">
        <w:rPr>
          <w:b w:val="0"/>
        </w:rPr>
        <w:t>e nejméně ve stejném rozsahu, v jakém je v závazkovém vztahu zavázán sám.</w:t>
      </w:r>
    </w:p>
    <w:p w14:paraId="55565BAE" w14:textId="0FC9C939" w:rsidR="005E41FF" w:rsidRPr="00A05E3B" w:rsidRDefault="005E41FF" w:rsidP="00701C6F">
      <w:pPr>
        <w:pStyle w:val="Nzev"/>
        <w:keepNext w:val="0"/>
        <w:numPr>
          <w:ilvl w:val="1"/>
          <w:numId w:val="28"/>
        </w:numPr>
        <w:ind w:left="567" w:hanging="567"/>
        <w:jc w:val="both"/>
        <w:rPr>
          <w:b w:val="0"/>
        </w:rPr>
      </w:pPr>
      <w:r w:rsidRPr="00A05E3B">
        <w:rPr>
          <w:b w:val="0"/>
        </w:rPr>
        <w:t xml:space="preserve">V souvislosti s důvěrností informací bere </w:t>
      </w:r>
      <w:r w:rsidR="003C3D36">
        <w:rPr>
          <w:b w:val="0"/>
        </w:rPr>
        <w:t>Zhotovitel</w:t>
      </w:r>
      <w:r w:rsidRPr="00A05E3B">
        <w:rPr>
          <w:b w:val="0"/>
        </w:rPr>
        <w:t xml:space="preserve"> na vědomí, že je zákonnou povinností </w:t>
      </w:r>
      <w:r w:rsidR="003C3D36">
        <w:rPr>
          <w:b w:val="0"/>
        </w:rPr>
        <w:t>Objednatel</w:t>
      </w:r>
      <w:r w:rsidRPr="00A05E3B">
        <w:rPr>
          <w:b w:val="0"/>
        </w:rPr>
        <w:t xml:space="preserve">e uveřejnit celé znění této smlouvy včetně všech jejich případných dodatků a seznamu subdodavatelů v souladu se zákonem. Splnění této, jakož i dalších zákonných povinností </w:t>
      </w:r>
      <w:r w:rsidR="003C3D36">
        <w:rPr>
          <w:b w:val="0"/>
        </w:rPr>
        <w:t>Objednatel</w:t>
      </w:r>
      <w:r w:rsidRPr="00A05E3B">
        <w:rPr>
          <w:b w:val="0"/>
        </w:rPr>
        <w:t>e, není porušením důvěrnosti informací.</w:t>
      </w:r>
    </w:p>
    <w:p w14:paraId="6D0808C9" w14:textId="77777777" w:rsidR="005E41FF" w:rsidRPr="00A05E3B" w:rsidRDefault="005E41FF" w:rsidP="00701C6F">
      <w:pPr>
        <w:pStyle w:val="Nzev"/>
        <w:keepNext w:val="0"/>
        <w:numPr>
          <w:ilvl w:val="1"/>
          <w:numId w:val="28"/>
        </w:numPr>
        <w:ind w:left="567" w:hanging="567"/>
        <w:jc w:val="both"/>
        <w:rPr>
          <w:b w:val="0"/>
        </w:rPr>
      </w:pPr>
      <w:r w:rsidRPr="00A05E3B">
        <w:rPr>
          <w:b w:val="0"/>
        </w:rPr>
        <w:t>Povinnost zachovávat mlčenlivost se nevztahuje na informace:</w:t>
      </w:r>
    </w:p>
    <w:p w14:paraId="6845FA68" w14:textId="17E547BE" w:rsidR="005E41FF" w:rsidRPr="00A05E3B" w:rsidRDefault="005E41FF" w:rsidP="00701C6F">
      <w:pPr>
        <w:pStyle w:val="Nzev"/>
        <w:keepNext w:val="0"/>
        <w:numPr>
          <w:ilvl w:val="2"/>
          <w:numId w:val="31"/>
        </w:numPr>
        <w:jc w:val="both"/>
        <w:rPr>
          <w:b w:val="0"/>
        </w:rPr>
      </w:pPr>
      <w:r w:rsidRPr="00A05E3B">
        <w:rPr>
          <w:b w:val="0"/>
        </w:rPr>
        <w:t xml:space="preserve">které jsou nebo se stanou všeobecně a veřejně přístupnými jinak, než porušením ustanovení tohoto odst. ze strany </w:t>
      </w:r>
      <w:r w:rsidR="003C3D36">
        <w:rPr>
          <w:b w:val="0"/>
        </w:rPr>
        <w:t>Zhotovitel</w:t>
      </w:r>
      <w:r w:rsidRPr="00A05E3B">
        <w:rPr>
          <w:b w:val="0"/>
        </w:rPr>
        <w:t>e,</w:t>
      </w:r>
    </w:p>
    <w:p w14:paraId="5FA45D7E" w14:textId="6D0188B2" w:rsidR="005E41FF" w:rsidRPr="00A05E3B" w:rsidRDefault="005E41FF" w:rsidP="00701C6F">
      <w:pPr>
        <w:pStyle w:val="Nzev"/>
        <w:keepNext w:val="0"/>
        <w:numPr>
          <w:ilvl w:val="2"/>
          <w:numId w:val="31"/>
        </w:numPr>
        <w:jc w:val="both"/>
        <w:rPr>
          <w:b w:val="0"/>
        </w:rPr>
      </w:pPr>
      <w:r w:rsidRPr="00A05E3B">
        <w:rPr>
          <w:b w:val="0"/>
        </w:rPr>
        <w:t xml:space="preserve">které jsou </w:t>
      </w:r>
      <w:r w:rsidR="003C3D36">
        <w:rPr>
          <w:b w:val="0"/>
        </w:rPr>
        <w:t>Zhotovitel</w:t>
      </w:r>
      <w:r w:rsidRPr="00A05E3B">
        <w:rPr>
          <w:b w:val="0"/>
        </w:rPr>
        <w:t>i známy a byly mu volně k dispozici ještě před přijetím těchto informací od </w:t>
      </w:r>
      <w:r w:rsidR="003C3D36">
        <w:rPr>
          <w:b w:val="0"/>
        </w:rPr>
        <w:t>Objednatel</w:t>
      </w:r>
      <w:r w:rsidRPr="00A05E3B">
        <w:rPr>
          <w:b w:val="0"/>
        </w:rPr>
        <w:t>e,</w:t>
      </w:r>
    </w:p>
    <w:p w14:paraId="3FA39253" w14:textId="1DE1DD45" w:rsidR="005E41FF" w:rsidRPr="00A05E3B" w:rsidRDefault="005E41FF" w:rsidP="00701C6F">
      <w:pPr>
        <w:pStyle w:val="Nzev"/>
        <w:keepNext w:val="0"/>
        <w:numPr>
          <w:ilvl w:val="2"/>
          <w:numId w:val="31"/>
        </w:numPr>
        <w:jc w:val="both"/>
        <w:rPr>
          <w:b w:val="0"/>
        </w:rPr>
      </w:pPr>
      <w:r w:rsidRPr="00A05E3B">
        <w:rPr>
          <w:b w:val="0"/>
        </w:rPr>
        <w:t xml:space="preserve">které budou následně </w:t>
      </w:r>
      <w:r w:rsidR="003C3D36">
        <w:rPr>
          <w:b w:val="0"/>
        </w:rPr>
        <w:t>Zhotovitel</w:t>
      </w:r>
      <w:r w:rsidRPr="00A05E3B">
        <w:rPr>
          <w:b w:val="0"/>
        </w:rPr>
        <w:t>i sděleny bez závazku mlčenlivosti třetí stranou, jež rovněž není ve vztahu k nim nijak vázána,</w:t>
      </w:r>
    </w:p>
    <w:p w14:paraId="0131550B" w14:textId="77777777" w:rsidR="005E41FF" w:rsidRPr="00A05E3B" w:rsidRDefault="005E41FF" w:rsidP="00701C6F">
      <w:pPr>
        <w:pStyle w:val="Nzev"/>
        <w:keepNext w:val="0"/>
        <w:numPr>
          <w:ilvl w:val="2"/>
          <w:numId w:val="31"/>
        </w:numPr>
        <w:jc w:val="both"/>
        <w:rPr>
          <w:b w:val="0"/>
        </w:rPr>
      </w:pPr>
      <w:r w:rsidRPr="00A05E3B">
        <w:rPr>
          <w:b w:val="0"/>
        </w:rPr>
        <w:t>jejichž sdělení se vyžaduje ze zákona.</w:t>
      </w:r>
    </w:p>
    <w:p w14:paraId="68033930" w14:textId="23C9A980" w:rsidR="007348F3" w:rsidRPr="007348F3" w:rsidRDefault="007348F3" w:rsidP="007348F3">
      <w:pPr>
        <w:pStyle w:val="Nzev"/>
        <w:keepNext w:val="0"/>
        <w:numPr>
          <w:ilvl w:val="1"/>
          <w:numId w:val="28"/>
        </w:numPr>
        <w:ind w:left="567" w:hanging="567"/>
        <w:jc w:val="both"/>
        <w:rPr>
          <w:b w:val="0"/>
        </w:rPr>
      </w:pPr>
      <w:bookmarkStart w:id="53" w:name="_Ref529439652"/>
      <w:r w:rsidRPr="007348F3">
        <w:rPr>
          <w:b w:val="0"/>
        </w:rPr>
        <w:t xml:space="preserve">V případě události s dopadem na bezpečnost IS </w:t>
      </w:r>
      <w:r>
        <w:rPr>
          <w:b w:val="0"/>
        </w:rPr>
        <w:t>RIS</w:t>
      </w:r>
      <w:r w:rsidRPr="007348F3">
        <w:rPr>
          <w:b w:val="0"/>
        </w:rPr>
        <w:t xml:space="preserve">, bezpečnost osobních údajů nebo bezpečnost informací v IS </w:t>
      </w:r>
      <w:r>
        <w:rPr>
          <w:b w:val="0"/>
        </w:rPr>
        <w:t xml:space="preserve">RIS </w:t>
      </w:r>
      <w:r w:rsidRPr="007348F3">
        <w:rPr>
          <w:b w:val="0"/>
        </w:rPr>
        <w:t xml:space="preserve">je </w:t>
      </w:r>
      <w:r>
        <w:rPr>
          <w:b w:val="0"/>
        </w:rPr>
        <w:t>P</w:t>
      </w:r>
      <w:r w:rsidRPr="007348F3">
        <w:rPr>
          <w:b w:val="0"/>
        </w:rPr>
        <w:t xml:space="preserve">oskytovatel povinen předat </w:t>
      </w:r>
      <w:r>
        <w:rPr>
          <w:b w:val="0"/>
        </w:rPr>
        <w:t>O</w:t>
      </w:r>
      <w:r w:rsidRPr="007348F3">
        <w:rPr>
          <w:b w:val="0"/>
        </w:rPr>
        <w:t xml:space="preserve">bjednateli bez zbytečného odkladu, nejpozději však do 12 hodin od okamžiku, kdy </w:t>
      </w:r>
      <w:r>
        <w:rPr>
          <w:b w:val="0"/>
        </w:rPr>
        <w:t>P</w:t>
      </w:r>
      <w:r w:rsidRPr="007348F3">
        <w:rPr>
          <w:b w:val="0"/>
        </w:rPr>
        <w:t xml:space="preserve">oskytovatel takovou událost při poskytování plnění dle této smlouvy měl nebo mohl zjistit, veškeré </w:t>
      </w:r>
      <w:r>
        <w:rPr>
          <w:b w:val="0"/>
        </w:rPr>
        <w:t>P</w:t>
      </w:r>
      <w:r w:rsidRPr="007348F3">
        <w:rPr>
          <w:b w:val="0"/>
        </w:rPr>
        <w:t>oskytovateli dostupné informace o takové bezpečnostní události.</w:t>
      </w:r>
      <w:bookmarkEnd w:id="53"/>
    </w:p>
    <w:p w14:paraId="5EB5C811" w14:textId="5BED0F00" w:rsidR="007348F3" w:rsidRPr="007348F3" w:rsidRDefault="007348F3" w:rsidP="007348F3">
      <w:pPr>
        <w:pStyle w:val="Nzev"/>
        <w:keepNext w:val="0"/>
        <w:numPr>
          <w:ilvl w:val="1"/>
          <w:numId w:val="28"/>
        </w:numPr>
        <w:ind w:left="567" w:hanging="567"/>
        <w:jc w:val="both"/>
        <w:rPr>
          <w:b w:val="0"/>
        </w:rPr>
      </w:pPr>
      <w:r w:rsidRPr="007348F3">
        <w:rPr>
          <w:b w:val="0"/>
        </w:rPr>
        <w:t xml:space="preserve">Poskytovatel je povinen při poskytování plnění podle této smlouvy dodržovat zásady bezpečnosti informací a dat včetně osobních údajů (dále v tomto odstavci jen „bezpečnost informací“), jakož i zásady ochrany osobních údajů stanovených GDPR, přičemž bezpečností informací se rozumí zajišťování důvěrnosti, integrity a dostupnosti informací, které jsou uchovávány, vytvářeny nebo zpracovávány v IS </w:t>
      </w:r>
      <w:r>
        <w:rPr>
          <w:b w:val="0"/>
        </w:rPr>
        <w:t>RIS</w:t>
      </w:r>
      <w:r w:rsidRPr="007348F3">
        <w:rPr>
          <w:b w:val="0"/>
        </w:rPr>
        <w:t>.</w:t>
      </w:r>
    </w:p>
    <w:p w14:paraId="7EC92803" w14:textId="24E6096E" w:rsidR="007348F3" w:rsidRPr="007348F3" w:rsidRDefault="007348F3" w:rsidP="007348F3">
      <w:pPr>
        <w:pStyle w:val="Nzev"/>
        <w:keepNext w:val="0"/>
        <w:numPr>
          <w:ilvl w:val="1"/>
          <w:numId w:val="28"/>
        </w:numPr>
        <w:ind w:left="567" w:hanging="567"/>
        <w:jc w:val="both"/>
        <w:rPr>
          <w:b w:val="0"/>
        </w:rPr>
      </w:pPr>
      <w:r w:rsidRPr="007348F3">
        <w:rPr>
          <w:b w:val="0"/>
        </w:rPr>
        <w:t xml:space="preserve">Poskytovatel je povinen poskytovat </w:t>
      </w:r>
      <w:r>
        <w:rPr>
          <w:b w:val="0"/>
        </w:rPr>
        <w:t>O</w:t>
      </w:r>
      <w:r w:rsidRPr="007348F3">
        <w:rPr>
          <w:b w:val="0"/>
        </w:rPr>
        <w:t xml:space="preserve">bjednateli součinnost k zavádění, provádění, revidování a aktualizaci technických a organizačních opatření týkajících se IS </w:t>
      </w:r>
      <w:r>
        <w:rPr>
          <w:b w:val="0"/>
        </w:rPr>
        <w:t xml:space="preserve">RIS </w:t>
      </w:r>
      <w:r w:rsidRPr="007348F3">
        <w:rPr>
          <w:b w:val="0"/>
        </w:rPr>
        <w:t xml:space="preserve">a stanovených </w:t>
      </w:r>
      <w:r>
        <w:rPr>
          <w:b w:val="0"/>
        </w:rPr>
        <w:t>O</w:t>
      </w:r>
      <w:r w:rsidRPr="007348F3">
        <w:rPr>
          <w:b w:val="0"/>
        </w:rPr>
        <w:t>bjednatelem za účelem souladu zpracovávání osobních údajů s GDPR. Jestliže vznikne v souvislosti s povinnostmi podle tohoto odstavce potřeba uzavřít dodatek k této smlouvě nebo zvláštní smlouvu, zavazuje se poskytovatel poskytnout objednateli veškerou součinnost nezbytnou k formulaci obsahu takového dodatku, resp. smlouvy, a k uzavření takového dodatku, resp. smlouvy v souladu se ZZVZ a dalšími právními předpisy.</w:t>
      </w:r>
    </w:p>
    <w:p w14:paraId="5C984722" w14:textId="4AFA3582" w:rsidR="005E41FF" w:rsidRPr="00A05E3B" w:rsidRDefault="005E41FF" w:rsidP="00701C6F">
      <w:pPr>
        <w:pStyle w:val="Nzev"/>
        <w:keepNext w:val="0"/>
        <w:numPr>
          <w:ilvl w:val="1"/>
          <w:numId w:val="28"/>
        </w:numPr>
        <w:ind w:left="567" w:hanging="567"/>
        <w:jc w:val="both"/>
        <w:rPr>
          <w:b w:val="0"/>
        </w:rPr>
      </w:pPr>
      <w:r w:rsidRPr="00A05E3B">
        <w:rPr>
          <w:b w:val="0"/>
        </w:rPr>
        <w:t>Za prokázané porušení ustanovení v tomto čl. má druhá smluvní strana právo požadovat náhradu takto vzniklé škody.</w:t>
      </w:r>
    </w:p>
    <w:p w14:paraId="58EDCFC6" w14:textId="77777777" w:rsidR="005E41FF" w:rsidRPr="00D745B0" w:rsidRDefault="005E41FF" w:rsidP="00701C6F"/>
    <w:p w14:paraId="1FA8A672" w14:textId="77777777" w:rsidR="005E41FF" w:rsidRPr="00F257CA" w:rsidRDefault="005E41FF" w:rsidP="00701C6F">
      <w:pPr>
        <w:pStyle w:val="Nadpis1"/>
        <w:rPr>
          <w:rStyle w:val="Siln"/>
        </w:rPr>
      </w:pPr>
      <w:r w:rsidRPr="00F257CA">
        <w:rPr>
          <w:rStyle w:val="Siln"/>
        </w:rPr>
        <w:t>Závěrečná ustanovení</w:t>
      </w:r>
    </w:p>
    <w:p w14:paraId="2406311E" w14:textId="2BD93A35" w:rsidR="005E41FF" w:rsidRPr="00A05E3B" w:rsidRDefault="005E41FF" w:rsidP="00701C6F">
      <w:pPr>
        <w:pStyle w:val="Nzev"/>
        <w:keepNext w:val="0"/>
        <w:numPr>
          <w:ilvl w:val="1"/>
          <w:numId w:val="28"/>
        </w:numPr>
        <w:ind w:left="567" w:hanging="567"/>
        <w:jc w:val="both"/>
        <w:rPr>
          <w:b w:val="0"/>
        </w:rPr>
      </w:pPr>
      <w:r w:rsidRPr="00A05E3B">
        <w:rPr>
          <w:b w:val="0"/>
        </w:rPr>
        <w:t xml:space="preserve">Uhrazením smluvní pokuty není dotčeno právo </w:t>
      </w:r>
      <w:r w:rsidR="003C3D36">
        <w:rPr>
          <w:b w:val="0"/>
        </w:rPr>
        <w:t>Objednatel</w:t>
      </w:r>
      <w:r w:rsidRPr="00A05E3B">
        <w:rPr>
          <w:b w:val="0"/>
        </w:rPr>
        <w:t xml:space="preserve">e na náhradu škody, kterou </w:t>
      </w:r>
      <w:r w:rsidR="003C3D36">
        <w:rPr>
          <w:b w:val="0"/>
        </w:rPr>
        <w:t>Zhotovitel</w:t>
      </w:r>
      <w:r w:rsidRPr="00A05E3B">
        <w:rPr>
          <w:b w:val="0"/>
        </w:rPr>
        <w:t xml:space="preserve"> způsobil </w:t>
      </w:r>
      <w:r w:rsidR="003C3D36">
        <w:rPr>
          <w:b w:val="0"/>
        </w:rPr>
        <w:t>Objednatel</w:t>
      </w:r>
      <w:r w:rsidRPr="00A05E3B">
        <w:rPr>
          <w:b w:val="0"/>
        </w:rPr>
        <w:t xml:space="preserve">i nesplněním svých povinností, ke kterým se </w:t>
      </w:r>
      <w:r w:rsidR="003C3D36">
        <w:rPr>
          <w:b w:val="0"/>
        </w:rPr>
        <w:t>Zhotovitel</w:t>
      </w:r>
      <w:r w:rsidRPr="00A05E3B">
        <w:rPr>
          <w:b w:val="0"/>
        </w:rPr>
        <w:t xml:space="preserve"> zavázal v této smlouvě. Smluvní strany tímto, po vzájemné dohodě, vylučují použití ustanovení §2050 zákona č. 89/2012 Sb., občanský zákoník.</w:t>
      </w:r>
    </w:p>
    <w:p w14:paraId="1C970D3D" w14:textId="38A0A8AC" w:rsidR="005E41FF" w:rsidRPr="00A05E3B" w:rsidRDefault="005E41FF" w:rsidP="00701C6F">
      <w:pPr>
        <w:pStyle w:val="Nzev"/>
        <w:keepNext w:val="0"/>
        <w:ind w:left="567"/>
        <w:jc w:val="both"/>
        <w:rPr>
          <w:b w:val="0"/>
        </w:rPr>
      </w:pPr>
      <w:r w:rsidRPr="00A05E3B">
        <w:rPr>
          <w:b w:val="0"/>
        </w:rPr>
        <w:t xml:space="preserve">Pro případ, že by byla smluvní pokuta soudem snížena, dohodly se zároveň smluvní strany, že zůstává zachováno právo na náhradu škody ve výši, v jaké škoda převyšuje částku určenou soudem jako přiměřenou. Smluvní pokuty dle této smlouvy lze požadovat kumulativně, a to bez omezení. Úhradou smluvní pokuty </w:t>
      </w:r>
      <w:r w:rsidR="003C3D36">
        <w:rPr>
          <w:b w:val="0"/>
        </w:rPr>
        <w:t>Zhotovitel</w:t>
      </w:r>
      <w:r w:rsidRPr="00A05E3B">
        <w:rPr>
          <w:b w:val="0"/>
        </w:rPr>
        <w:t xml:space="preserve">em není dotčena další existence povinnosti smluvní pokutou zajištěné. Smluvní pokuta dle této smlouvy je splatná do 15 kalendářních dnů ode dne doručení písemného uplatnění práva na smluvní pokutu, a to na účet písemně určený </w:t>
      </w:r>
      <w:r w:rsidR="003C3D36">
        <w:rPr>
          <w:b w:val="0"/>
        </w:rPr>
        <w:t>Objednatel</w:t>
      </w:r>
      <w:r w:rsidRPr="00A05E3B">
        <w:rPr>
          <w:b w:val="0"/>
        </w:rPr>
        <w:t xml:space="preserve">em. Smluvní pokutu je </w:t>
      </w:r>
      <w:r w:rsidR="003C3D36">
        <w:rPr>
          <w:b w:val="0"/>
        </w:rPr>
        <w:t>Objednatel</w:t>
      </w:r>
      <w:r w:rsidRPr="00A05E3B">
        <w:rPr>
          <w:b w:val="0"/>
        </w:rPr>
        <w:t xml:space="preserve"> oprávněn započíst oproti splatným pohledávkám </w:t>
      </w:r>
      <w:r w:rsidR="003C3D36">
        <w:rPr>
          <w:b w:val="0"/>
        </w:rPr>
        <w:t>Zhotovitel</w:t>
      </w:r>
      <w:r w:rsidRPr="00A05E3B">
        <w:rPr>
          <w:b w:val="0"/>
        </w:rPr>
        <w:t>e.</w:t>
      </w:r>
    </w:p>
    <w:p w14:paraId="208BC4B1" w14:textId="2D057EB6" w:rsidR="00A642A8" w:rsidRDefault="00A642A8" w:rsidP="00701C6F">
      <w:pPr>
        <w:pStyle w:val="Nzev"/>
        <w:keepNext w:val="0"/>
        <w:numPr>
          <w:ilvl w:val="1"/>
          <w:numId w:val="28"/>
        </w:numPr>
        <w:ind w:left="567" w:hanging="567"/>
        <w:jc w:val="both"/>
        <w:rPr>
          <w:b w:val="0"/>
        </w:rPr>
      </w:pPr>
      <w:r w:rsidRPr="00A642A8">
        <w:rPr>
          <w:b w:val="0"/>
        </w:rPr>
        <w:lastRenderedPageBreak/>
        <w:t>Smluvní strany se dohodly, že nejsou oprávněny převést práva a povinnosti z této smlouvy na třetí osobu bez předchozího písemného souhlasu druhé smluvní strany.</w:t>
      </w:r>
    </w:p>
    <w:p w14:paraId="1B9389DA" w14:textId="41A21BC9" w:rsidR="0071198B" w:rsidRPr="0071198B" w:rsidRDefault="00F91CDB" w:rsidP="00701C6F">
      <w:pPr>
        <w:pStyle w:val="Nzev"/>
        <w:keepNext w:val="0"/>
        <w:numPr>
          <w:ilvl w:val="1"/>
          <w:numId w:val="28"/>
        </w:numPr>
        <w:ind w:left="567" w:hanging="567"/>
        <w:jc w:val="both"/>
        <w:rPr>
          <w:b w:val="0"/>
        </w:rPr>
      </w:pPr>
      <w:r>
        <w:rPr>
          <w:b w:val="0"/>
        </w:rPr>
        <w:t xml:space="preserve">Součástí povinností </w:t>
      </w:r>
      <w:r w:rsidR="003C3D36">
        <w:rPr>
          <w:b w:val="0"/>
        </w:rPr>
        <w:t>Zhotovitel</w:t>
      </w:r>
      <w:r>
        <w:rPr>
          <w:b w:val="0"/>
        </w:rPr>
        <w:t xml:space="preserve">e </w:t>
      </w:r>
      <w:r w:rsidR="0071198B" w:rsidRPr="0071198B">
        <w:rPr>
          <w:b w:val="0"/>
        </w:rPr>
        <w:t>je i závazek k uzavření budoucí Smlouvy o zpracování osobních údajů</w:t>
      </w:r>
      <w:r w:rsidR="00A048F0">
        <w:rPr>
          <w:b w:val="0"/>
        </w:rPr>
        <w:t xml:space="preserve"> nebo jiné smlouvy dle požadavku </w:t>
      </w:r>
      <w:r w:rsidR="003C3D36">
        <w:rPr>
          <w:b w:val="0"/>
        </w:rPr>
        <w:t>Objednatel</w:t>
      </w:r>
      <w:r w:rsidR="00A048F0">
        <w:rPr>
          <w:b w:val="0"/>
        </w:rPr>
        <w:t>e</w:t>
      </w:r>
      <w:r w:rsidR="0071198B" w:rsidRPr="0071198B">
        <w:rPr>
          <w:b w:val="0"/>
        </w:rPr>
        <w:t xml:space="preserve">, kterou </w:t>
      </w:r>
      <w:r w:rsidR="003C3D36">
        <w:rPr>
          <w:b w:val="0"/>
        </w:rPr>
        <w:t>Zhotovitel</w:t>
      </w:r>
      <w:r>
        <w:rPr>
          <w:b w:val="0"/>
        </w:rPr>
        <w:t xml:space="preserve"> </w:t>
      </w:r>
      <w:r w:rsidR="0071198B" w:rsidRPr="0071198B">
        <w:rPr>
          <w:b w:val="0"/>
        </w:rPr>
        <w:t>uzavře s</w:t>
      </w:r>
      <w:r>
        <w:rPr>
          <w:b w:val="0"/>
        </w:rPr>
        <w:t> </w:t>
      </w:r>
      <w:r w:rsidR="003C3D36">
        <w:rPr>
          <w:b w:val="0"/>
        </w:rPr>
        <w:t>Objednatel</w:t>
      </w:r>
      <w:r>
        <w:rPr>
          <w:b w:val="0"/>
        </w:rPr>
        <w:t xml:space="preserve">em v případě, že k tomu bude </w:t>
      </w:r>
      <w:r w:rsidR="003C3D36">
        <w:rPr>
          <w:b w:val="0"/>
        </w:rPr>
        <w:t>Objednatel</w:t>
      </w:r>
      <w:r>
        <w:rPr>
          <w:b w:val="0"/>
        </w:rPr>
        <w:t xml:space="preserve">em vyzván, </w:t>
      </w:r>
      <w:r w:rsidR="0071198B" w:rsidRPr="0071198B">
        <w:rPr>
          <w:b w:val="0"/>
        </w:rPr>
        <w:t xml:space="preserve">jako závazku z plnění souvisejících se zpracováním osobních údajů </w:t>
      </w:r>
      <w:r>
        <w:rPr>
          <w:b w:val="0"/>
        </w:rPr>
        <w:t xml:space="preserve">vč. </w:t>
      </w:r>
      <w:r w:rsidRPr="0071198B">
        <w:rPr>
          <w:b w:val="0"/>
        </w:rPr>
        <w:t xml:space="preserve">citlivých </w:t>
      </w:r>
      <w:r w:rsidR="0071198B" w:rsidRPr="0071198B">
        <w:rPr>
          <w:b w:val="0"/>
        </w:rPr>
        <w:t>podle Nařízení Evropského parlamentu a Rady (EU) 2016/679 ze dne 27. dubna 2016 o ochraně fyzických osob v souvislosti se zpracováním osobních údajů a o volném pohybu těchto údajů a o zrušení směrnice 95/46/ES (obecné nařízení o ochraně osobních údajů) – dále také „Nařízení GDPR“.</w:t>
      </w:r>
    </w:p>
    <w:p w14:paraId="5C6F7505" w14:textId="77777777" w:rsidR="005E41FF" w:rsidRPr="00A05E3B" w:rsidRDefault="005E41FF" w:rsidP="00701C6F">
      <w:pPr>
        <w:pStyle w:val="Nzev"/>
        <w:keepNext w:val="0"/>
        <w:numPr>
          <w:ilvl w:val="1"/>
          <w:numId w:val="28"/>
        </w:numPr>
        <w:ind w:left="567" w:hanging="567"/>
        <w:jc w:val="both"/>
        <w:rPr>
          <w:b w:val="0"/>
        </w:rPr>
      </w:pPr>
      <w:r w:rsidRPr="00A05E3B">
        <w:rPr>
          <w:b w:val="0"/>
        </w:rPr>
        <w:t xml:space="preserve">Vztahy mezi smluvními stranami se řídí českým právním řádem. Ve věcech smlouvou výslovně neupravených se právní vztahy z ní vznikající a vyplývající řídí příslušnými ustanoveními </w:t>
      </w:r>
      <w:proofErr w:type="spellStart"/>
      <w:r w:rsidRPr="00A05E3B">
        <w:rPr>
          <w:b w:val="0"/>
        </w:rPr>
        <w:t>ObčZ</w:t>
      </w:r>
      <w:proofErr w:type="spellEnd"/>
      <w:r w:rsidRPr="00A05E3B">
        <w:rPr>
          <w:b w:val="0"/>
        </w:rPr>
        <w:t xml:space="preserve"> a ostatními obecně závaznými právními předpisy. Rozhodčí řízení je vyloučeno. </w:t>
      </w:r>
    </w:p>
    <w:p w14:paraId="3AE92DFD" w14:textId="229A4C14" w:rsidR="005E41FF" w:rsidRPr="00A05E3B" w:rsidRDefault="005E41FF" w:rsidP="00701C6F">
      <w:pPr>
        <w:pStyle w:val="Nzev"/>
        <w:keepNext w:val="0"/>
        <w:numPr>
          <w:ilvl w:val="1"/>
          <w:numId w:val="28"/>
        </w:numPr>
        <w:ind w:left="567" w:hanging="567"/>
        <w:jc w:val="both"/>
        <w:rPr>
          <w:b w:val="0"/>
        </w:rPr>
      </w:pPr>
      <w:r w:rsidRPr="00A05E3B">
        <w:rPr>
          <w:b w:val="0"/>
        </w:rPr>
        <w:t xml:space="preserve">Nastanou-li u některé ze smluvních stran skutečnosti bránící řádnému plnění této smlouvy, je povinna to ihned bez zbytečného odkladu písemně oznámit druhé smluvní straně a vyvolat jednání </w:t>
      </w:r>
      <w:r w:rsidR="003C3D36">
        <w:rPr>
          <w:b w:val="0"/>
        </w:rPr>
        <w:t>Objednatel</w:t>
      </w:r>
      <w:r w:rsidRPr="00A05E3B">
        <w:rPr>
          <w:b w:val="0"/>
        </w:rPr>
        <w:t>e a </w:t>
      </w:r>
      <w:r w:rsidR="003C3D36">
        <w:rPr>
          <w:b w:val="0"/>
        </w:rPr>
        <w:t>Zhotovitel</w:t>
      </w:r>
      <w:r w:rsidRPr="00A05E3B">
        <w:rPr>
          <w:b w:val="0"/>
        </w:rPr>
        <w:t>e.</w:t>
      </w:r>
    </w:p>
    <w:p w14:paraId="1E960F57" w14:textId="77777777" w:rsidR="005E41FF" w:rsidRPr="00A05E3B" w:rsidRDefault="005E41FF" w:rsidP="00701C6F">
      <w:pPr>
        <w:pStyle w:val="Nzev"/>
        <w:keepNext w:val="0"/>
        <w:numPr>
          <w:ilvl w:val="1"/>
          <w:numId w:val="28"/>
        </w:numPr>
        <w:ind w:left="567" w:hanging="567"/>
        <w:jc w:val="both"/>
        <w:rPr>
          <w:b w:val="0"/>
        </w:rPr>
      </w:pPr>
      <w:r w:rsidRPr="00A05E3B">
        <w:rPr>
          <w:b w:val="0"/>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DD73A91" w14:textId="0E5C7742" w:rsidR="005E41FF" w:rsidRPr="00A05E3B" w:rsidRDefault="005E41FF" w:rsidP="00701C6F">
      <w:pPr>
        <w:pStyle w:val="Nzev"/>
        <w:keepNext w:val="0"/>
        <w:numPr>
          <w:ilvl w:val="1"/>
          <w:numId w:val="28"/>
        </w:numPr>
        <w:ind w:left="567" w:hanging="567"/>
        <w:jc w:val="both"/>
        <w:rPr>
          <w:b w:val="0"/>
        </w:rPr>
      </w:pPr>
      <w:r w:rsidRPr="00A05E3B">
        <w:rPr>
          <w:b w:val="0"/>
        </w:rPr>
        <w:t xml:space="preserve">Smlouva se vyhotovuje ve 3 stejnopisech, z nichž každý má platnost originálu, přičemž </w:t>
      </w:r>
      <w:r w:rsidR="003C3D36">
        <w:rPr>
          <w:b w:val="0"/>
        </w:rPr>
        <w:t>Objednatel</w:t>
      </w:r>
      <w:r w:rsidRPr="00A05E3B">
        <w:rPr>
          <w:b w:val="0"/>
        </w:rPr>
        <w:t xml:space="preserve">i přináleží dva stejnopisy a </w:t>
      </w:r>
      <w:r w:rsidR="003C3D36">
        <w:rPr>
          <w:b w:val="0"/>
        </w:rPr>
        <w:t>Zhotovitel</w:t>
      </w:r>
      <w:r w:rsidRPr="00A05E3B">
        <w:rPr>
          <w:b w:val="0"/>
        </w:rPr>
        <w:t>i 1 stejnopis.</w:t>
      </w:r>
    </w:p>
    <w:p w14:paraId="1975B735" w14:textId="77777777" w:rsidR="005E41FF" w:rsidRPr="00A05E3B" w:rsidRDefault="005E41FF" w:rsidP="00701C6F">
      <w:pPr>
        <w:pStyle w:val="Nzev"/>
        <w:keepNext w:val="0"/>
        <w:numPr>
          <w:ilvl w:val="1"/>
          <w:numId w:val="28"/>
        </w:numPr>
        <w:ind w:left="567" w:hanging="567"/>
        <w:jc w:val="both"/>
        <w:rPr>
          <w:b w:val="0"/>
        </w:rPr>
      </w:pPr>
      <w:r w:rsidRPr="00A05E3B">
        <w:rPr>
          <w:b w:val="0"/>
        </w:rPr>
        <w:t>Nedílnou součástí této smlouvy jsou následující přílohy:</w:t>
      </w:r>
    </w:p>
    <w:p w14:paraId="54023023" w14:textId="1BF54D8F" w:rsidR="005E41FF" w:rsidRPr="00A05E3B" w:rsidRDefault="005E41FF" w:rsidP="0053351F">
      <w:pPr>
        <w:pStyle w:val="Nzev"/>
        <w:keepNext w:val="0"/>
        <w:numPr>
          <w:ilvl w:val="2"/>
          <w:numId w:val="46"/>
        </w:numPr>
        <w:jc w:val="both"/>
        <w:rPr>
          <w:b w:val="0"/>
        </w:rPr>
      </w:pPr>
      <w:r w:rsidRPr="00A05E3B">
        <w:rPr>
          <w:b w:val="0"/>
        </w:rPr>
        <w:t>Příloha č. 1</w:t>
      </w:r>
      <w:r w:rsidR="0053351F">
        <w:rPr>
          <w:b w:val="0"/>
        </w:rPr>
        <w:t>:</w:t>
      </w:r>
      <w:r w:rsidRPr="00A05E3B">
        <w:rPr>
          <w:b w:val="0"/>
        </w:rPr>
        <w:t xml:space="preserve"> Specifikace technického řešení</w:t>
      </w:r>
    </w:p>
    <w:p w14:paraId="72FD9E48" w14:textId="0B1D33C5" w:rsidR="005E41FF" w:rsidRPr="00A05E3B" w:rsidRDefault="005E41FF" w:rsidP="0053351F">
      <w:pPr>
        <w:pStyle w:val="Nzev"/>
        <w:keepNext w:val="0"/>
        <w:numPr>
          <w:ilvl w:val="2"/>
          <w:numId w:val="46"/>
        </w:numPr>
        <w:jc w:val="both"/>
        <w:rPr>
          <w:b w:val="0"/>
        </w:rPr>
      </w:pPr>
      <w:r w:rsidRPr="00A05E3B">
        <w:rPr>
          <w:b w:val="0"/>
        </w:rPr>
        <w:t>Příloha č. 2</w:t>
      </w:r>
      <w:r w:rsidR="0053351F">
        <w:rPr>
          <w:b w:val="0"/>
        </w:rPr>
        <w:t>:</w:t>
      </w:r>
      <w:r w:rsidRPr="00A05E3B">
        <w:rPr>
          <w:b w:val="0"/>
        </w:rPr>
        <w:t xml:space="preserve"> Položkový rozpočet</w:t>
      </w:r>
    </w:p>
    <w:p w14:paraId="6242B279" w14:textId="127DC289" w:rsidR="0053351F" w:rsidRDefault="005E41FF" w:rsidP="0053351F">
      <w:pPr>
        <w:pStyle w:val="Nzev"/>
        <w:keepNext w:val="0"/>
        <w:numPr>
          <w:ilvl w:val="2"/>
          <w:numId w:val="46"/>
        </w:numPr>
        <w:jc w:val="both"/>
        <w:rPr>
          <w:b w:val="0"/>
        </w:rPr>
      </w:pPr>
      <w:r w:rsidRPr="00A05E3B">
        <w:rPr>
          <w:b w:val="0"/>
        </w:rPr>
        <w:t>Příloha č. 3</w:t>
      </w:r>
      <w:r w:rsidR="0053351F">
        <w:rPr>
          <w:b w:val="0"/>
        </w:rPr>
        <w:t>:</w:t>
      </w:r>
      <w:r w:rsidRPr="00A05E3B">
        <w:rPr>
          <w:b w:val="0"/>
        </w:rPr>
        <w:t xml:space="preserve"> Závazný harmonogram plnění</w:t>
      </w:r>
    </w:p>
    <w:p w14:paraId="2A272103" w14:textId="77777777" w:rsidR="0053351F" w:rsidRPr="0053351F" w:rsidRDefault="0053351F" w:rsidP="0053351F">
      <w:pPr>
        <w:pStyle w:val="Nzev"/>
        <w:keepNext w:val="0"/>
        <w:numPr>
          <w:ilvl w:val="2"/>
          <w:numId w:val="46"/>
        </w:numPr>
        <w:jc w:val="both"/>
        <w:rPr>
          <w:b w:val="0"/>
        </w:rPr>
      </w:pPr>
      <w:r w:rsidRPr="0053351F">
        <w:rPr>
          <w:b w:val="0"/>
          <w:bCs/>
        </w:rPr>
        <w:t xml:space="preserve">Příloha č. </w:t>
      </w:r>
      <w:r>
        <w:rPr>
          <w:b w:val="0"/>
          <w:bCs/>
        </w:rPr>
        <w:t>4</w:t>
      </w:r>
      <w:r w:rsidRPr="0053351F">
        <w:rPr>
          <w:b w:val="0"/>
          <w:bCs/>
        </w:rPr>
        <w:t>: Zadávací dokumentace zadávacího řízení „Rybářský informační systém“ – příloha pevně nesvázaná se smlouvou</w:t>
      </w:r>
    </w:p>
    <w:p w14:paraId="5F0E783A" w14:textId="02940A73" w:rsidR="0053351F" w:rsidRPr="0053351F" w:rsidRDefault="0053351F" w:rsidP="0053351F">
      <w:pPr>
        <w:pStyle w:val="Nzev"/>
        <w:keepNext w:val="0"/>
        <w:numPr>
          <w:ilvl w:val="2"/>
          <w:numId w:val="46"/>
        </w:numPr>
        <w:jc w:val="both"/>
        <w:rPr>
          <w:b w:val="0"/>
        </w:rPr>
      </w:pPr>
      <w:r w:rsidRPr="0053351F">
        <w:rPr>
          <w:b w:val="0"/>
        </w:rPr>
        <w:t xml:space="preserve">Příloha č. </w:t>
      </w:r>
      <w:r>
        <w:rPr>
          <w:b w:val="0"/>
        </w:rPr>
        <w:t>5</w:t>
      </w:r>
      <w:r w:rsidRPr="0053351F">
        <w:rPr>
          <w:b w:val="0"/>
        </w:rPr>
        <w:t>: Nabídka Zhotovitele v rámci zadávacího řízení „Rybářský informační systém“ – příloha pevně nesvázaná se smlouvou</w:t>
      </w:r>
    </w:p>
    <w:p w14:paraId="606B8EA8" w14:textId="19D102AE" w:rsidR="005E41FF" w:rsidRDefault="005E41FF" w:rsidP="00701C6F"/>
    <w:p w14:paraId="026099B8" w14:textId="77777777" w:rsidR="00E748A5" w:rsidRPr="00D745B0" w:rsidRDefault="00E748A5" w:rsidP="00701C6F"/>
    <w:p w14:paraId="2E35E5A3" w14:textId="203B124D" w:rsidR="005E41FF" w:rsidRPr="00D745B0" w:rsidRDefault="005E41FF" w:rsidP="00701C6F">
      <w:r w:rsidRPr="00CE1E21">
        <w:t>V</w:t>
      </w:r>
      <w:r w:rsidR="00842613" w:rsidRPr="00CE1E21">
        <w:t xml:space="preserve"> Praze </w:t>
      </w:r>
      <w:r w:rsidRPr="00CE1E21">
        <w:t>dne ______________</w:t>
      </w:r>
      <w:r w:rsidRPr="00CE1E21">
        <w:tab/>
      </w:r>
      <w:r w:rsidRPr="00CE1E21">
        <w:tab/>
      </w:r>
      <w:r w:rsidRPr="00CE1E21">
        <w:tab/>
      </w:r>
      <w:r w:rsidRPr="00CE1E21">
        <w:tab/>
        <w:t>V ............................... dne ...............................</w:t>
      </w:r>
    </w:p>
    <w:p w14:paraId="6CD06AE7" w14:textId="77777777" w:rsidR="005E41FF" w:rsidRPr="00D745B0" w:rsidRDefault="005E41FF" w:rsidP="00701C6F"/>
    <w:p w14:paraId="12A216C2" w14:textId="2109141E" w:rsidR="005E41FF" w:rsidRPr="00D745B0" w:rsidRDefault="005E41FF" w:rsidP="00701C6F">
      <w:r w:rsidRPr="00D745B0">
        <w:t xml:space="preserve">Za </w:t>
      </w:r>
      <w:r w:rsidR="003C3D36">
        <w:t>Objednatel</w:t>
      </w:r>
      <w:r>
        <w:t>e</w:t>
      </w:r>
      <w:r w:rsidRPr="00D745B0">
        <w:t>:</w:t>
      </w:r>
      <w:r w:rsidRPr="00D745B0">
        <w:tab/>
      </w:r>
      <w:r w:rsidRPr="00D745B0">
        <w:tab/>
      </w:r>
      <w:r w:rsidRPr="00D745B0">
        <w:tab/>
      </w:r>
      <w:r w:rsidRPr="00D745B0">
        <w:tab/>
      </w:r>
      <w:r w:rsidRPr="00D745B0">
        <w:tab/>
        <w:t xml:space="preserve">Za </w:t>
      </w:r>
      <w:r w:rsidR="003C3D36">
        <w:t>Zhotovitel</w:t>
      </w:r>
      <w:r>
        <w:t>e</w:t>
      </w:r>
      <w:r w:rsidRPr="00D745B0">
        <w:t>:</w:t>
      </w:r>
    </w:p>
    <w:p w14:paraId="629BB39F" w14:textId="6993B233" w:rsidR="005E41FF" w:rsidRPr="00D745B0" w:rsidRDefault="008E2E84" w:rsidP="00701C6F">
      <w:r>
        <w:t>Český rybářský svaz, z.s.</w:t>
      </w:r>
      <w:r w:rsidR="00A24F8C">
        <w:tab/>
      </w:r>
      <w:r w:rsidR="00A24F8C">
        <w:tab/>
      </w:r>
      <w:r w:rsidR="00A24F8C">
        <w:tab/>
      </w:r>
      <w:r w:rsidR="00A24F8C">
        <w:tab/>
      </w:r>
      <w:r w:rsidR="00A24F8C" w:rsidRPr="00FD462E">
        <w:rPr>
          <w:highlight w:val="yellow"/>
        </w:rPr>
        <w:t>[DOPLNÍ DODAVATEL]</w:t>
      </w:r>
    </w:p>
    <w:p w14:paraId="0A46BECB" w14:textId="77777777" w:rsidR="005E41FF" w:rsidRPr="00D745B0" w:rsidRDefault="005E41FF" w:rsidP="00701C6F"/>
    <w:p w14:paraId="57123807" w14:textId="77777777" w:rsidR="005E41FF" w:rsidRPr="00D745B0" w:rsidRDefault="005E41FF" w:rsidP="00701C6F">
      <w:r w:rsidRPr="00D745B0">
        <w:t>………………………………</w:t>
      </w:r>
      <w:r>
        <w:tab/>
      </w:r>
      <w:r>
        <w:tab/>
      </w:r>
      <w:r>
        <w:tab/>
      </w:r>
      <w:r>
        <w:tab/>
        <w:t>…………………………</w:t>
      </w:r>
    </w:p>
    <w:p w14:paraId="70FC4CEA" w14:textId="74E60C88" w:rsidR="005E41FF" w:rsidRPr="00D745B0" w:rsidRDefault="003A2787" w:rsidP="00701C6F">
      <w:pPr>
        <w:rPr>
          <w:bCs/>
        </w:rPr>
      </w:pPr>
      <w:r>
        <w:t xml:space="preserve"> </w:t>
      </w:r>
      <w:r>
        <w:tab/>
      </w:r>
      <w:r>
        <w:tab/>
      </w:r>
      <w:r>
        <w:tab/>
      </w:r>
      <w:r>
        <w:tab/>
      </w:r>
      <w:r w:rsidR="008E2E84">
        <w:rPr>
          <w:bCs/>
        </w:rPr>
        <w:tab/>
      </w:r>
      <w:r w:rsidR="008E2E84">
        <w:rPr>
          <w:bCs/>
        </w:rPr>
        <w:tab/>
        <w:t xml:space="preserve">            </w:t>
      </w:r>
      <w:r w:rsidR="00A05E3B" w:rsidRPr="00FD462E">
        <w:rPr>
          <w:highlight w:val="yellow"/>
        </w:rPr>
        <w:t>[DOPLNÍ DODAVATEL]</w:t>
      </w:r>
    </w:p>
    <w:p w14:paraId="1A1FAE30" w14:textId="3AA58905" w:rsidR="005E41FF" w:rsidRPr="00D745B0" w:rsidRDefault="005E41FF" w:rsidP="00701C6F">
      <w:pPr>
        <w:rPr>
          <w:b/>
        </w:rPr>
      </w:pPr>
    </w:p>
    <w:p w14:paraId="4C6A209B" w14:textId="198724A2" w:rsidR="005D09B5" w:rsidRDefault="005D09B5" w:rsidP="00701C6F">
      <w:pPr>
        <w:spacing w:before="0" w:after="0"/>
        <w:jc w:val="left"/>
      </w:pPr>
      <w:r>
        <w:br w:type="page"/>
      </w:r>
    </w:p>
    <w:p w14:paraId="20596971" w14:textId="5920520E" w:rsidR="005D09B5" w:rsidRDefault="005D09B5" w:rsidP="00701C6F">
      <w:pPr>
        <w:pStyle w:val="Nzev"/>
        <w:keepNext w:val="0"/>
        <w:rPr>
          <w:sz w:val="32"/>
        </w:rPr>
      </w:pPr>
      <w:r w:rsidRPr="005D09B5">
        <w:rPr>
          <w:sz w:val="32"/>
        </w:rPr>
        <w:lastRenderedPageBreak/>
        <w:t>Příloha č. 1</w:t>
      </w:r>
      <w:r w:rsidR="0053351F">
        <w:rPr>
          <w:sz w:val="32"/>
        </w:rPr>
        <w:t>:</w:t>
      </w:r>
      <w:r w:rsidRPr="005D09B5">
        <w:rPr>
          <w:sz w:val="32"/>
        </w:rPr>
        <w:t xml:space="preserve"> Specifikace technického řešení</w:t>
      </w:r>
    </w:p>
    <w:p w14:paraId="0F4C4703" w14:textId="77777777" w:rsidR="005D09B5" w:rsidRPr="005D09B5" w:rsidRDefault="005D09B5" w:rsidP="00701C6F"/>
    <w:p w14:paraId="14F2AC8B" w14:textId="0BC3D83E"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3279AFB5" w14:textId="77777777" w:rsidR="005D09B5" w:rsidRDefault="005D09B5" w:rsidP="00701C6F">
      <w:pPr>
        <w:spacing w:before="0" w:after="0"/>
        <w:jc w:val="left"/>
        <w:rPr>
          <w:b/>
          <w:sz w:val="32"/>
        </w:rPr>
      </w:pPr>
      <w:r>
        <w:rPr>
          <w:sz w:val="32"/>
        </w:rPr>
        <w:br w:type="page"/>
      </w:r>
    </w:p>
    <w:p w14:paraId="212ED46B" w14:textId="2C29E522" w:rsidR="005D09B5" w:rsidRDefault="005D09B5" w:rsidP="00701C6F">
      <w:pPr>
        <w:pStyle w:val="Nzev"/>
        <w:keepNext w:val="0"/>
        <w:rPr>
          <w:sz w:val="32"/>
        </w:rPr>
      </w:pPr>
      <w:r w:rsidRPr="005D09B5">
        <w:rPr>
          <w:sz w:val="32"/>
        </w:rPr>
        <w:lastRenderedPageBreak/>
        <w:t>Příloha č. 2</w:t>
      </w:r>
      <w:r w:rsidR="0053351F">
        <w:rPr>
          <w:sz w:val="32"/>
        </w:rPr>
        <w:t>:</w:t>
      </w:r>
      <w:r w:rsidRPr="005D09B5">
        <w:rPr>
          <w:sz w:val="32"/>
        </w:rPr>
        <w:t xml:space="preserve"> Položkový rozpočet</w:t>
      </w:r>
    </w:p>
    <w:p w14:paraId="6CE71CB8" w14:textId="7945C1E4" w:rsidR="005D09B5" w:rsidRDefault="005D09B5" w:rsidP="00701C6F"/>
    <w:p w14:paraId="31C8AD2C" w14:textId="2BDB6793"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042C47BC" w14:textId="77777777" w:rsidR="005D09B5" w:rsidRPr="005D09B5" w:rsidRDefault="005D09B5" w:rsidP="00701C6F"/>
    <w:p w14:paraId="22FE0CD7" w14:textId="77777777" w:rsidR="005D09B5" w:rsidRDefault="005D09B5" w:rsidP="00701C6F">
      <w:pPr>
        <w:spacing w:before="0" w:after="0"/>
        <w:jc w:val="left"/>
        <w:rPr>
          <w:b/>
          <w:sz w:val="32"/>
        </w:rPr>
      </w:pPr>
      <w:r>
        <w:rPr>
          <w:sz w:val="32"/>
        </w:rPr>
        <w:br w:type="page"/>
      </w:r>
    </w:p>
    <w:p w14:paraId="1C97C179" w14:textId="0F38EEF6" w:rsidR="005D09B5" w:rsidRDefault="005D09B5" w:rsidP="00701C6F">
      <w:pPr>
        <w:pStyle w:val="Nzev"/>
        <w:keepNext w:val="0"/>
        <w:rPr>
          <w:sz w:val="32"/>
        </w:rPr>
      </w:pPr>
      <w:r w:rsidRPr="005D09B5">
        <w:rPr>
          <w:sz w:val="32"/>
        </w:rPr>
        <w:lastRenderedPageBreak/>
        <w:t>Příloha č. 3</w:t>
      </w:r>
      <w:r w:rsidR="0053351F">
        <w:rPr>
          <w:sz w:val="32"/>
        </w:rPr>
        <w:t>:</w:t>
      </w:r>
      <w:r w:rsidRPr="005D09B5">
        <w:rPr>
          <w:sz w:val="32"/>
        </w:rPr>
        <w:t xml:space="preserve"> Závazný harmonogram plnění</w:t>
      </w:r>
    </w:p>
    <w:p w14:paraId="21BB3007" w14:textId="252E3D35" w:rsidR="005D09B5" w:rsidRDefault="005D09B5" w:rsidP="00701C6F"/>
    <w:p w14:paraId="5DAFBE8E" w14:textId="29EE1A2D"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1D9C6EE5" w14:textId="7370F5EB" w:rsidR="005D09B5" w:rsidRPr="00A05E3B" w:rsidRDefault="005D09B5" w:rsidP="00701C6F"/>
    <w:sectPr w:rsidR="005D09B5" w:rsidRPr="00A05E3B" w:rsidSect="00EB1F41">
      <w:headerReference w:type="default" r:id="rId11"/>
      <w:footerReference w:type="even" r:id="rId12"/>
      <w:footerReference w:type="default" r:id="rId13"/>
      <w:pgSz w:w="11906" w:h="16838"/>
      <w:pgMar w:top="2127"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4036C" w14:textId="77777777" w:rsidR="00E61AAE" w:rsidRDefault="00E61AAE" w:rsidP="00D745B0">
      <w:r>
        <w:separator/>
      </w:r>
    </w:p>
    <w:p w14:paraId="6673FEA7" w14:textId="77777777" w:rsidR="00E61AAE" w:rsidRDefault="00E61AAE" w:rsidP="00D745B0"/>
  </w:endnote>
  <w:endnote w:type="continuationSeparator" w:id="0">
    <w:p w14:paraId="313055F2" w14:textId="77777777" w:rsidR="00E61AAE" w:rsidRDefault="00E61AAE" w:rsidP="00D745B0">
      <w:r>
        <w:continuationSeparator/>
      </w:r>
    </w:p>
    <w:p w14:paraId="265DE0B5" w14:textId="77777777" w:rsidR="00E61AAE" w:rsidRDefault="00E61AAE" w:rsidP="00D74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altName w:val="﷽﷽﷽﷽﷽﷽﷽﷽rrow"/>
    <w:panose1 w:val="020B0606020202030204"/>
    <w:charset w:val="EE"/>
    <w:family w:val="swiss"/>
    <w:pitch w:val="variable"/>
    <w:sig w:usb0="00000287" w:usb1="00000800" w:usb2="00000000" w:usb3="00000000" w:csb0="0000009F" w:csb1="00000000"/>
  </w:font>
  <w:font w:name="MS ??">
    <w:panose1 w:val="020B0604020202020204"/>
    <w:charset w:val="80"/>
    <w:family w:val="auto"/>
    <w:pitch w:val="variable"/>
    <w:sig w:usb0="00000000" w:usb1="08070000" w:usb2="00000010" w:usb3="00000000" w:csb0="00020000" w:csb1="00000000"/>
  </w:font>
  <w:font w:name="PalatinoLinotype-Roman">
    <w:altName w:val="Palatino Linotype"/>
    <w:panose1 w:val="020B0604020202020204"/>
    <w:charset w:val="EE"/>
    <w:family w:val="auto"/>
    <w:notTrueType/>
    <w:pitch w:val="default"/>
    <w:sig w:usb0="00000007" w:usb1="00000000" w:usb2="00000000" w:usb3="00000000" w:csb0="00000003" w:csb1="00000000"/>
  </w:font>
  <w:font w:name="TimesNewRomanPSMT">
    <w:altName w:val="Times New Roman"/>
    <w:panose1 w:val="020B0604020202020204"/>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35D59" w14:textId="77777777" w:rsidR="00FC22BF" w:rsidRDefault="00FC22BF" w:rsidP="00D745B0">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59B0E384" w14:textId="77777777" w:rsidR="00FC22BF" w:rsidRDefault="00FC22BF" w:rsidP="00D745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42205" w14:textId="4AF13053" w:rsidR="00FC22BF" w:rsidRPr="001B2112" w:rsidRDefault="00FC22BF" w:rsidP="00EB1F41">
    <w:pPr>
      <w:pStyle w:val="Zpat"/>
      <w:jc w:val="center"/>
      <w:rPr>
        <w:rStyle w:val="slostrnky"/>
        <w:rFonts w:cs="Arial"/>
      </w:rPr>
    </w:pPr>
    <w:r>
      <w:rPr>
        <w:rStyle w:val="slostrnky"/>
        <w:rFonts w:ascii="Arial" w:hAnsi="Arial" w:cs="Arial"/>
      </w:rPr>
      <w:t xml:space="preserve">- </w:t>
    </w:r>
    <w:r w:rsidRPr="00E779CA">
      <w:rPr>
        <w:rStyle w:val="slostrnky"/>
        <w:rFonts w:ascii="Arial" w:hAnsi="Arial" w:cs="Arial"/>
      </w:rPr>
      <w:fldChar w:fldCharType="begin"/>
    </w:r>
    <w:r w:rsidRPr="00E779CA">
      <w:rPr>
        <w:rStyle w:val="slostrnky"/>
        <w:rFonts w:ascii="Arial" w:hAnsi="Arial" w:cs="Arial"/>
      </w:rPr>
      <w:instrText xml:space="preserve">PAGE  </w:instrText>
    </w:r>
    <w:r w:rsidRPr="00E779CA">
      <w:rPr>
        <w:rStyle w:val="slostrnky"/>
        <w:rFonts w:ascii="Arial" w:hAnsi="Arial" w:cs="Arial"/>
      </w:rPr>
      <w:fldChar w:fldCharType="separate"/>
    </w:r>
    <w:r>
      <w:rPr>
        <w:rStyle w:val="slostrnky"/>
        <w:rFonts w:ascii="Arial" w:hAnsi="Arial" w:cs="Arial"/>
        <w:noProof/>
      </w:rPr>
      <w:t>15</w:t>
    </w:r>
    <w:r w:rsidRPr="00E779CA">
      <w:rPr>
        <w:rStyle w:val="slostrnky"/>
        <w:rFonts w:ascii="Arial" w:hAnsi="Arial" w:cs="Arial"/>
      </w:rPr>
      <w:fldChar w:fldCharType="end"/>
    </w:r>
    <w:r>
      <w:rPr>
        <w:rStyle w:val="slostrnky"/>
        <w:rFonts w:ascii="Arial" w:hAnsi="Arial" w:cs="Arial"/>
      </w:rPr>
      <w:t xml:space="preserve"> / </w:t>
    </w:r>
    <w:r w:rsidRPr="001B2112">
      <w:rPr>
        <w:rStyle w:val="slostrnky"/>
        <w:rFonts w:ascii="Arial" w:hAnsi="Arial" w:cs="Arial"/>
      </w:rPr>
      <w:fldChar w:fldCharType="begin"/>
    </w:r>
    <w:r w:rsidRPr="001B2112">
      <w:rPr>
        <w:rStyle w:val="slostrnky"/>
        <w:rFonts w:ascii="Arial" w:hAnsi="Arial" w:cs="Arial"/>
      </w:rPr>
      <w:instrText xml:space="preserve"> NUMPAGES </w:instrText>
    </w:r>
    <w:r w:rsidRPr="001B2112">
      <w:rPr>
        <w:rStyle w:val="slostrnky"/>
        <w:rFonts w:ascii="Arial" w:hAnsi="Arial" w:cs="Arial"/>
      </w:rPr>
      <w:fldChar w:fldCharType="separate"/>
    </w:r>
    <w:r>
      <w:rPr>
        <w:rStyle w:val="slostrnky"/>
        <w:rFonts w:ascii="Arial" w:hAnsi="Arial" w:cs="Arial"/>
        <w:noProof/>
      </w:rPr>
      <w:t>15</w:t>
    </w:r>
    <w:r w:rsidRPr="001B2112">
      <w:rPr>
        <w:rStyle w:val="slostrnky"/>
        <w:rFonts w:ascii="Arial" w:hAnsi="Arial" w:cs="Arial"/>
      </w:rPr>
      <w:fldChar w:fldCharType="end"/>
    </w:r>
    <w:r>
      <w:rPr>
        <w:rStyle w:val="slostrnky"/>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A2FE5" w14:textId="77777777" w:rsidR="00E61AAE" w:rsidRDefault="00E61AAE" w:rsidP="00D745B0">
      <w:r>
        <w:separator/>
      </w:r>
    </w:p>
    <w:p w14:paraId="0F6C1DE4" w14:textId="77777777" w:rsidR="00E61AAE" w:rsidRDefault="00E61AAE" w:rsidP="00D745B0"/>
  </w:footnote>
  <w:footnote w:type="continuationSeparator" w:id="0">
    <w:p w14:paraId="7F95B60F" w14:textId="77777777" w:rsidR="00E61AAE" w:rsidRDefault="00E61AAE" w:rsidP="00D745B0">
      <w:r>
        <w:continuationSeparator/>
      </w:r>
    </w:p>
    <w:p w14:paraId="2D764AC5" w14:textId="77777777" w:rsidR="00E61AAE" w:rsidRDefault="00E61AAE" w:rsidP="00D74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E094E" w14:textId="1EBB7C50" w:rsidR="00FC22BF" w:rsidRDefault="00FC22BF" w:rsidP="00D745B0">
    <w:r>
      <w:rPr>
        <w:noProof/>
      </w:rPr>
      <w:drawing>
        <wp:inline distT="0" distB="0" distL="0" distR="0" wp14:anchorId="0A7C5293" wp14:editId="00B2C0FE">
          <wp:extent cx="4019550" cy="697107"/>
          <wp:effectExtent l="0" t="0" r="0" b="8255"/>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118805" cy="714321"/>
                  </a:xfrm>
                  <a:prstGeom prst="rect">
                    <a:avLst/>
                  </a:prstGeom>
                </pic:spPr>
              </pic:pic>
            </a:graphicData>
          </a:graphic>
        </wp:inline>
      </w:drawing>
    </w:r>
    <w:r>
      <w:rPr>
        <w:noProof/>
      </w:rPr>
      <w:t xml:space="preserve">        </w:t>
    </w:r>
    <w:r>
      <w:rPr>
        <w:noProof/>
      </w:rPr>
      <w:drawing>
        <wp:inline distT="0" distB="0" distL="0" distR="0" wp14:anchorId="7B1B1081" wp14:editId="585522F7">
          <wp:extent cx="717550" cy="717550"/>
          <wp:effectExtent l="0" t="0" r="6350" b="6350"/>
          <wp:docPr id="1" name="Obrázek 1" descr="Obsah obrázku hodin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hodiny&#10;&#10;Popis byl vytvořen automaticky"/>
                  <pic:cNvPicPr/>
                </pic:nvPicPr>
                <pic:blipFill>
                  <a:blip r:embed="rId2">
                    <a:extLst>
                      <a:ext uri="{28A0092B-C50C-407E-A947-70E740481C1C}">
                        <a14:useLocalDpi xmlns:a14="http://schemas.microsoft.com/office/drawing/2010/main" val="0"/>
                      </a:ext>
                    </a:extLst>
                  </a:blip>
                  <a:stretch>
                    <a:fillRect/>
                  </a:stretch>
                </pic:blipFill>
                <pic:spPr>
                  <a:xfrm>
                    <a:off x="0" y="0"/>
                    <a:ext cx="717550" cy="717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92870"/>
    <w:multiLevelType w:val="multilevel"/>
    <w:tmpl w:val="D78EEA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0ABC764E"/>
    <w:multiLevelType w:val="hybridMultilevel"/>
    <w:tmpl w:val="C908B6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B89435E"/>
    <w:multiLevelType w:val="hybridMultilevel"/>
    <w:tmpl w:val="4290D87A"/>
    <w:lvl w:ilvl="0" w:tplc="6840F8F6">
      <w:start w:val="1"/>
      <w:numFmt w:val="lowerLetter"/>
      <w:lvlText w:val="%1."/>
      <w:lvlJc w:val="left"/>
      <w:pPr>
        <w:ind w:left="786"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F0131A"/>
    <w:multiLevelType w:val="hybridMultilevel"/>
    <w:tmpl w:val="E150452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0EBF597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FE16708"/>
    <w:multiLevelType w:val="hybridMultilevel"/>
    <w:tmpl w:val="D6CCE5F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1502353E"/>
    <w:multiLevelType w:val="hybridMultilevel"/>
    <w:tmpl w:val="229C054C"/>
    <w:lvl w:ilvl="0" w:tplc="ABFC9024">
      <w:start w:val="6"/>
      <w:numFmt w:val="bullet"/>
      <w:lvlText w:val="-"/>
      <w:lvlJc w:val="left"/>
      <w:pPr>
        <w:ind w:left="720" w:hanging="360"/>
      </w:pPr>
      <w:rPr>
        <w:rFonts w:ascii="Palatino Linotype" w:eastAsia="Times New Roman" w:hAnsi="Palatino Linotype"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4B05F1"/>
    <w:multiLevelType w:val="hybridMultilevel"/>
    <w:tmpl w:val="5472EA3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3C0976"/>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9" w15:restartNumberingAfterBreak="0">
    <w:nsid w:val="22CA5216"/>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3864"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tentative="1">
      <w:start w:val="1"/>
      <w:numFmt w:val="bullet"/>
      <w:lvlText w:val=""/>
      <w:lvlJc w:val="left"/>
      <w:pPr>
        <w:ind w:left="2880" w:hanging="360"/>
      </w:pPr>
      <w:rPr>
        <w:rFonts w:ascii="Symbol" w:hAnsi="Symbol" w:hint="default"/>
      </w:rPr>
    </w:lvl>
    <w:lvl w:ilvl="4" w:tplc="6F6AC5D0" w:tentative="1">
      <w:start w:val="1"/>
      <w:numFmt w:val="bullet"/>
      <w:lvlText w:val="o"/>
      <w:lvlJc w:val="left"/>
      <w:pPr>
        <w:ind w:left="3600" w:hanging="360"/>
      </w:pPr>
      <w:rPr>
        <w:rFonts w:ascii="Courier New" w:hAnsi="Courier New" w:cs="Courier New" w:hint="default"/>
      </w:rPr>
    </w:lvl>
    <w:lvl w:ilvl="5" w:tplc="5414EF68" w:tentative="1">
      <w:start w:val="1"/>
      <w:numFmt w:val="bullet"/>
      <w:lvlText w:val=""/>
      <w:lvlJc w:val="left"/>
      <w:pPr>
        <w:ind w:left="4320" w:hanging="360"/>
      </w:pPr>
      <w:rPr>
        <w:rFonts w:ascii="Wingdings" w:hAnsi="Wingdings" w:hint="default"/>
      </w:rPr>
    </w:lvl>
    <w:lvl w:ilvl="6" w:tplc="2230DA6C" w:tentative="1">
      <w:start w:val="1"/>
      <w:numFmt w:val="bullet"/>
      <w:lvlText w:val=""/>
      <w:lvlJc w:val="left"/>
      <w:pPr>
        <w:ind w:left="5040" w:hanging="360"/>
      </w:pPr>
      <w:rPr>
        <w:rFonts w:ascii="Symbol" w:hAnsi="Symbol" w:hint="default"/>
      </w:rPr>
    </w:lvl>
    <w:lvl w:ilvl="7" w:tplc="1D989D24" w:tentative="1">
      <w:start w:val="1"/>
      <w:numFmt w:val="bullet"/>
      <w:lvlText w:val="o"/>
      <w:lvlJc w:val="left"/>
      <w:pPr>
        <w:ind w:left="5760" w:hanging="360"/>
      </w:pPr>
      <w:rPr>
        <w:rFonts w:ascii="Courier New" w:hAnsi="Courier New" w:cs="Courier New" w:hint="default"/>
      </w:rPr>
    </w:lvl>
    <w:lvl w:ilvl="8" w:tplc="16E83D66" w:tentative="1">
      <w:start w:val="1"/>
      <w:numFmt w:val="bullet"/>
      <w:lvlText w:val=""/>
      <w:lvlJc w:val="left"/>
      <w:pPr>
        <w:ind w:left="6480" w:hanging="360"/>
      </w:pPr>
      <w:rPr>
        <w:rFonts w:ascii="Wingdings" w:hAnsi="Wingdings" w:hint="default"/>
      </w:rPr>
    </w:lvl>
  </w:abstractNum>
  <w:abstractNum w:abstractNumId="11" w15:restartNumberingAfterBreak="0">
    <w:nsid w:val="2833770E"/>
    <w:multiLevelType w:val="hybridMultilevel"/>
    <w:tmpl w:val="4F003B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F15B8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ABC38FE"/>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 w15:restartNumberingAfterBreak="0">
    <w:nsid w:val="2AC758C4"/>
    <w:multiLevelType w:val="hybridMultilevel"/>
    <w:tmpl w:val="2CD41FE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5" w15:restartNumberingAfterBreak="0">
    <w:nsid w:val="2ADC0114"/>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6"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614D25"/>
    <w:multiLevelType w:val="hybridMultilevel"/>
    <w:tmpl w:val="8618D5B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2C72A14"/>
    <w:multiLevelType w:val="hybridMultilevel"/>
    <w:tmpl w:val="035C555E"/>
    <w:lvl w:ilvl="0" w:tplc="F73419E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C54475"/>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DB6B70"/>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96090D"/>
    <w:multiLevelType w:val="hybridMultilevel"/>
    <w:tmpl w:val="20802D98"/>
    <w:lvl w:ilvl="0" w:tplc="85F0B760">
      <w:start w:val="1"/>
      <w:numFmt w:val="bullet"/>
      <w:pStyle w:val="Odrkamodr"/>
      <w:lvlText w:val="o"/>
      <w:lvlJc w:val="left"/>
      <w:pPr>
        <w:ind w:left="1284" w:hanging="360"/>
      </w:pPr>
      <w:rPr>
        <w:rFonts w:ascii="Courier New" w:hAnsi="Courier New" w:cs="Courier New"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3A645593"/>
    <w:multiLevelType w:val="hybridMultilevel"/>
    <w:tmpl w:val="7A441698"/>
    <w:lvl w:ilvl="0" w:tplc="04050011">
      <w:start w:val="1"/>
      <w:numFmt w:val="decimal"/>
      <w:lvlText w:val="%1)"/>
      <w:lvlJc w:val="left"/>
      <w:pPr>
        <w:ind w:left="360" w:hanging="360"/>
      </w:pPr>
    </w:lvl>
    <w:lvl w:ilvl="1" w:tplc="04050019">
      <w:start w:val="1"/>
      <w:numFmt w:val="lowerLetter"/>
      <w:lvlText w:val="%2."/>
      <w:lvlJc w:val="left"/>
      <w:pPr>
        <w:ind w:left="36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F5C7B5B"/>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6"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C826C4"/>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2" w15:restartNumberingAfterBreak="0">
    <w:nsid w:val="52915DE4"/>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3" w15:restartNumberingAfterBreak="0">
    <w:nsid w:val="56F00D6C"/>
    <w:multiLevelType w:val="hybridMultilevel"/>
    <w:tmpl w:val="1110F7DE"/>
    <w:lvl w:ilvl="0" w:tplc="04050001">
      <w:start w:val="1"/>
      <w:numFmt w:val="bullet"/>
      <w:lvlText w:val=""/>
      <w:lvlJc w:val="left"/>
      <w:pPr>
        <w:ind w:left="1996" w:hanging="360"/>
      </w:pPr>
      <w:rPr>
        <w:rFonts w:ascii="Symbol" w:hAnsi="Symbol" w:hint="default"/>
      </w:rPr>
    </w:lvl>
    <w:lvl w:ilvl="1" w:tplc="04050003">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4" w15:restartNumberingAfterBreak="0">
    <w:nsid w:val="58EA569B"/>
    <w:multiLevelType w:val="multilevel"/>
    <w:tmpl w:val="E25208DC"/>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4E0A6F"/>
    <w:multiLevelType w:val="multilevel"/>
    <w:tmpl w:val="F0847AD6"/>
    <w:lvl w:ilvl="0">
      <w:start w:val="4"/>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65744F96"/>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7" w15:restartNumberingAfterBreak="0">
    <w:nsid w:val="698442ED"/>
    <w:multiLevelType w:val="multilevel"/>
    <w:tmpl w:val="194035D2"/>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F0024D1"/>
    <w:multiLevelType w:val="hybridMultilevel"/>
    <w:tmpl w:val="3462F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084130"/>
    <w:multiLevelType w:val="multilevel"/>
    <w:tmpl w:val="31C25130"/>
    <w:lvl w:ilvl="0">
      <w:start w:val="8"/>
      <w:numFmt w:val="decimal"/>
      <w:lvlText w:val="%1."/>
      <w:lvlJc w:val="left"/>
      <w:pPr>
        <w:ind w:left="360" w:hanging="360"/>
      </w:pPr>
      <w:rPr>
        <w:rFonts w:hint="default"/>
      </w:rPr>
    </w:lvl>
    <w:lvl w:ilvl="1">
      <w:start w:val="1"/>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08916E9"/>
    <w:multiLevelType w:val="multilevel"/>
    <w:tmpl w:val="15F004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7F1B1A"/>
    <w:multiLevelType w:val="hybridMultilevel"/>
    <w:tmpl w:val="2DD224B6"/>
    <w:lvl w:ilvl="0" w:tplc="DC3C90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5347E5"/>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43" w15:restartNumberingAfterBreak="0">
    <w:nsid w:val="77177352"/>
    <w:multiLevelType w:val="hybridMultilevel"/>
    <w:tmpl w:val="FDB6CD40"/>
    <w:lvl w:ilvl="0" w:tplc="C57A96B4">
      <w:start w:val="1"/>
      <w:numFmt w:val="bullet"/>
      <w:pStyle w:val="OdrkaII"/>
      <w:lvlText w:val=""/>
      <w:lvlJc w:val="left"/>
      <w:pPr>
        <w:ind w:left="1154" w:hanging="360"/>
      </w:pPr>
      <w:rPr>
        <w:rFonts w:ascii="Wingdings" w:hAnsi="Wingdings" w:hint="default"/>
        <w:color w:val="7F7F7F" w:themeColor="text1" w:themeTint="80"/>
      </w:rPr>
    </w:lvl>
    <w:lvl w:ilvl="1" w:tplc="04050003">
      <w:start w:val="1"/>
      <w:numFmt w:val="bullet"/>
      <w:lvlText w:val=""/>
      <w:lvlJc w:val="left"/>
      <w:pPr>
        <w:ind w:left="2160" w:hanging="360"/>
      </w:pPr>
      <w:rPr>
        <w:rFonts w:ascii="Wingdings" w:hAnsi="Wingdings" w:hint="default"/>
        <w:color w:val="BFBFBF" w:themeColor="background1" w:themeShade="BF"/>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79A75A9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45"/>
  </w:num>
  <w:num w:numId="2">
    <w:abstractNumId w:val="27"/>
  </w:num>
  <w:num w:numId="3">
    <w:abstractNumId w:val="21"/>
  </w:num>
  <w:num w:numId="4">
    <w:abstractNumId w:val="26"/>
  </w:num>
  <w:num w:numId="5">
    <w:abstractNumId w:val="12"/>
  </w:num>
  <w:num w:numId="6">
    <w:abstractNumId w:val="28"/>
  </w:num>
  <w:num w:numId="7">
    <w:abstractNumId w:val="16"/>
  </w:num>
  <w:num w:numId="8">
    <w:abstractNumId w:val="30"/>
  </w:num>
  <w:num w:numId="9">
    <w:abstractNumId w:val="4"/>
  </w:num>
  <w:num w:numId="10">
    <w:abstractNumId w:val="18"/>
  </w:num>
  <w:num w:numId="11">
    <w:abstractNumId w:val="2"/>
  </w:num>
  <w:num w:numId="12">
    <w:abstractNumId w:val="43"/>
  </w:num>
  <w:num w:numId="13">
    <w:abstractNumId w:val="10"/>
  </w:num>
  <w:num w:numId="14">
    <w:abstractNumId w:val="29"/>
  </w:num>
  <w:num w:numId="15">
    <w:abstractNumId w:val="39"/>
    <w:lvlOverride w:ilvl="0">
      <w:lvl w:ilvl="0">
        <w:start w:val="8"/>
        <w:numFmt w:val="decimal"/>
        <w:lvlText w:val="%1."/>
        <w:lvlJc w:val="left"/>
        <w:pPr>
          <w:ind w:left="360" w:hanging="360"/>
        </w:pPr>
        <w:rPr>
          <w:rFonts w:hint="default"/>
        </w:rPr>
      </w:lvl>
    </w:lvlOverride>
    <w:lvlOverride w:ilvl="1">
      <w:lvl w:ilvl="1">
        <w:start w:val="1"/>
        <w:numFmt w:val="decimal"/>
        <w:lvlText w:val="10.%2."/>
        <w:lvlJc w:val="left"/>
        <w:pPr>
          <w:ind w:left="1004"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6">
    <w:abstractNumId w:val="41"/>
  </w:num>
  <w:num w:numId="17">
    <w:abstractNumId w:val="24"/>
  </w:num>
  <w:num w:numId="18">
    <w:abstractNumId w:val="1"/>
  </w:num>
  <w:num w:numId="19">
    <w:abstractNumId w:val="3"/>
  </w:num>
  <w:num w:numId="20">
    <w:abstractNumId w:val="23"/>
  </w:num>
  <w:num w:numId="21">
    <w:abstractNumId w:val="37"/>
  </w:num>
  <w:num w:numId="22">
    <w:abstractNumId w:val="6"/>
  </w:num>
  <w:num w:numId="23">
    <w:abstractNumId w:val="5"/>
  </w:num>
  <w:num w:numId="24">
    <w:abstractNumId w:val="7"/>
  </w:num>
  <w:num w:numId="25">
    <w:abstractNumId w:val="0"/>
  </w:num>
  <w:num w:numId="26">
    <w:abstractNumId w:val="13"/>
  </w:num>
  <w:num w:numId="27">
    <w:abstractNumId w:val="44"/>
  </w:num>
  <w:num w:numId="28">
    <w:abstractNumId w:val="34"/>
  </w:num>
  <w:num w:numId="29">
    <w:abstractNumId w:val="40"/>
  </w:num>
  <w:num w:numId="30">
    <w:abstractNumId w:val="9"/>
  </w:num>
  <w:num w:numId="31">
    <w:abstractNumId w:val="22"/>
  </w:num>
  <w:num w:numId="32">
    <w:abstractNumId w:val="14"/>
  </w:num>
  <w:num w:numId="33">
    <w:abstractNumId w:val="31"/>
  </w:num>
  <w:num w:numId="34">
    <w:abstractNumId w:val="17"/>
  </w:num>
  <w:num w:numId="35">
    <w:abstractNumId w:val="25"/>
  </w:num>
  <w:num w:numId="36">
    <w:abstractNumId w:val="42"/>
  </w:num>
  <w:num w:numId="37">
    <w:abstractNumId w:val="8"/>
  </w:num>
  <w:num w:numId="38">
    <w:abstractNumId w:val="36"/>
  </w:num>
  <w:num w:numId="39">
    <w:abstractNumId w:val="15"/>
  </w:num>
  <w:num w:numId="40">
    <w:abstractNumId w:val="19"/>
  </w:num>
  <w:num w:numId="41">
    <w:abstractNumId w:val="35"/>
  </w:num>
  <w:num w:numId="42">
    <w:abstractNumId w:val="32"/>
  </w:num>
  <w:num w:numId="43">
    <w:abstractNumId w:val="33"/>
  </w:num>
  <w:num w:numId="44">
    <w:abstractNumId w:val="38"/>
  </w:num>
  <w:num w:numId="45">
    <w:abstractNumId w:val="11"/>
  </w:num>
  <w:num w:numId="46">
    <w:abstractNumId w:val="2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934"/>
    <w:rsid w:val="00001AE4"/>
    <w:rsid w:val="00003206"/>
    <w:rsid w:val="000037EB"/>
    <w:rsid w:val="000058A4"/>
    <w:rsid w:val="00006EBE"/>
    <w:rsid w:val="00011E81"/>
    <w:rsid w:val="00014FD5"/>
    <w:rsid w:val="00015D1E"/>
    <w:rsid w:val="00016358"/>
    <w:rsid w:val="00017DC4"/>
    <w:rsid w:val="00022F9E"/>
    <w:rsid w:val="00023C70"/>
    <w:rsid w:val="00025335"/>
    <w:rsid w:val="0002552B"/>
    <w:rsid w:val="00026B39"/>
    <w:rsid w:val="00026CEB"/>
    <w:rsid w:val="00027D94"/>
    <w:rsid w:val="0003091B"/>
    <w:rsid w:val="00033AF1"/>
    <w:rsid w:val="00034935"/>
    <w:rsid w:val="00037729"/>
    <w:rsid w:val="000425CB"/>
    <w:rsid w:val="00047EE3"/>
    <w:rsid w:val="000501FD"/>
    <w:rsid w:val="0005067B"/>
    <w:rsid w:val="00051D20"/>
    <w:rsid w:val="00054064"/>
    <w:rsid w:val="000555A1"/>
    <w:rsid w:val="000557F5"/>
    <w:rsid w:val="000602C4"/>
    <w:rsid w:val="000632C1"/>
    <w:rsid w:val="00066025"/>
    <w:rsid w:val="000667F9"/>
    <w:rsid w:val="00067260"/>
    <w:rsid w:val="000705E2"/>
    <w:rsid w:val="000720E0"/>
    <w:rsid w:val="000727C6"/>
    <w:rsid w:val="00074512"/>
    <w:rsid w:val="000834B4"/>
    <w:rsid w:val="0008697E"/>
    <w:rsid w:val="00090056"/>
    <w:rsid w:val="000902E4"/>
    <w:rsid w:val="00090775"/>
    <w:rsid w:val="00091A71"/>
    <w:rsid w:val="00091C8C"/>
    <w:rsid w:val="0009223A"/>
    <w:rsid w:val="00092DC8"/>
    <w:rsid w:val="0009428B"/>
    <w:rsid w:val="00094452"/>
    <w:rsid w:val="000961ED"/>
    <w:rsid w:val="000A0074"/>
    <w:rsid w:val="000A7646"/>
    <w:rsid w:val="000B16D4"/>
    <w:rsid w:val="000B2C35"/>
    <w:rsid w:val="000C007C"/>
    <w:rsid w:val="000C06CD"/>
    <w:rsid w:val="000C1FC1"/>
    <w:rsid w:val="000C2A83"/>
    <w:rsid w:val="000C7F6A"/>
    <w:rsid w:val="000D01E2"/>
    <w:rsid w:val="000D0F3C"/>
    <w:rsid w:val="000D496D"/>
    <w:rsid w:val="000D51B3"/>
    <w:rsid w:val="000D5424"/>
    <w:rsid w:val="000D5B61"/>
    <w:rsid w:val="000D6251"/>
    <w:rsid w:val="000D7534"/>
    <w:rsid w:val="000D7B15"/>
    <w:rsid w:val="000D7BD2"/>
    <w:rsid w:val="000E0F06"/>
    <w:rsid w:val="000E13A4"/>
    <w:rsid w:val="000E2989"/>
    <w:rsid w:val="000E59FB"/>
    <w:rsid w:val="000E634A"/>
    <w:rsid w:val="000E6CCA"/>
    <w:rsid w:val="000F0335"/>
    <w:rsid w:val="000F531A"/>
    <w:rsid w:val="000F58C9"/>
    <w:rsid w:val="000F6B2C"/>
    <w:rsid w:val="00101758"/>
    <w:rsid w:val="00101DEF"/>
    <w:rsid w:val="001042E5"/>
    <w:rsid w:val="00107A10"/>
    <w:rsid w:val="00111063"/>
    <w:rsid w:val="00111E31"/>
    <w:rsid w:val="00115C19"/>
    <w:rsid w:val="001207D0"/>
    <w:rsid w:val="001234E5"/>
    <w:rsid w:val="00124941"/>
    <w:rsid w:val="001255A2"/>
    <w:rsid w:val="0012611E"/>
    <w:rsid w:val="00134A77"/>
    <w:rsid w:val="00135B6D"/>
    <w:rsid w:val="0014168E"/>
    <w:rsid w:val="00142041"/>
    <w:rsid w:val="00142350"/>
    <w:rsid w:val="001450CC"/>
    <w:rsid w:val="00146854"/>
    <w:rsid w:val="001475C5"/>
    <w:rsid w:val="00150D4C"/>
    <w:rsid w:val="00151018"/>
    <w:rsid w:val="00152A18"/>
    <w:rsid w:val="00153001"/>
    <w:rsid w:val="00155BD5"/>
    <w:rsid w:val="00155EA5"/>
    <w:rsid w:val="001577A7"/>
    <w:rsid w:val="001603C7"/>
    <w:rsid w:val="00160AC7"/>
    <w:rsid w:val="00160C0B"/>
    <w:rsid w:val="001639AA"/>
    <w:rsid w:val="00163D01"/>
    <w:rsid w:val="0016452D"/>
    <w:rsid w:val="00164B92"/>
    <w:rsid w:val="0016678D"/>
    <w:rsid w:val="00167D36"/>
    <w:rsid w:val="00172C17"/>
    <w:rsid w:val="00174591"/>
    <w:rsid w:val="00180E58"/>
    <w:rsid w:val="00185852"/>
    <w:rsid w:val="001928E6"/>
    <w:rsid w:val="00192B5D"/>
    <w:rsid w:val="00193623"/>
    <w:rsid w:val="00194C86"/>
    <w:rsid w:val="001950C7"/>
    <w:rsid w:val="001A0805"/>
    <w:rsid w:val="001A2D4C"/>
    <w:rsid w:val="001B2112"/>
    <w:rsid w:val="001B2624"/>
    <w:rsid w:val="001B3173"/>
    <w:rsid w:val="001B3DF2"/>
    <w:rsid w:val="001B502C"/>
    <w:rsid w:val="001C25D1"/>
    <w:rsid w:val="001C2FAF"/>
    <w:rsid w:val="001C4FB1"/>
    <w:rsid w:val="001C7470"/>
    <w:rsid w:val="001D08AD"/>
    <w:rsid w:val="001D1083"/>
    <w:rsid w:val="001D1B91"/>
    <w:rsid w:val="001D35D0"/>
    <w:rsid w:val="001D3BA3"/>
    <w:rsid w:val="001D73B3"/>
    <w:rsid w:val="001E4DBE"/>
    <w:rsid w:val="001E642D"/>
    <w:rsid w:val="001E654C"/>
    <w:rsid w:val="001F0C8C"/>
    <w:rsid w:val="001F11BD"/>
    <w:rsid w:val="001F16CA"/>
    <w:rsid w:val="001F1778"/>
    <w:rsid w:val="001F1987"/>
    <w:rsid w:val="001F2D83"/>
    <w:rsid w:val="00202722"/>
    <w:rsid w:val="002056C2"/>
    <w:rsid w:val="00212B43"/>
    <w:rsid w:val="00214061"/>
    <w:rsid w:val="00215003"/>
    <w:rsid w:val="00217097"/>
    <w:rsid w:val="00223BBB"/>
    <w:rsid w:val="00223CBC"/>
    <w:rsid w:val="00227577"/>
    <w:rsid w:val="00230A95"/>
    <w:rsid w:val="0023185D"/>
    <w:rsid w:val="00231E10"/>
    <w:rsid w:val="00231FAF"/>
    <w:rsid w:val="00234270"/>
    <w:rsid w:val="002360CA"/>
    <w:rsid w:val="00241662"/>
    <w:rsid w:val="0024174A"/>
    <w:rsid w:val="00244C08"/>
    <w:rsid w:val="00246E95"/>
    <w:rsid w:val="0025051E"/>
    <w:rsid w:val="00250AB1"/>
    <w:rsid w:val="00254DBB"/>
    <w:rsid w:val="00255763"/>
    <w:rsid w:val="00255F82"/>
    <w:rsid w:val="00256904"/>
    <w:rsid w:val="00260AEF"/>
    <w:rsid w:val="00264099"/>
    <w:rsid w:val="0026657A"/>
    <w:rsid w:val="0026683D"/>
    <w:rsid w:val="00267F23"/>
    <w:rsid w:val="00270055"/>
    <w:rsid w:val="002724F1"/>
    <w:rsid w:val="00273190"/>
    <w:rsid w:val="002801A0"/>
    <w:rsid w:val="00280B09"/>
    <w:rsid w:val="0028265C"/>
    <w:rsid w:val="00283731"/>
    <w:rsid w:val="00283C4D"/>
    <w:rsid w:val="00284239"/>
    <w:rsid w:val="00284482"/>
    <w:rsid w:val="002856BB"/>
    <w:rsid w:val="00287C47"/>
    <w:rsid w:val="00287CC5"/>
    <w:rsid w:val="0029081F"/>
    <w:rsid w:val="00292181"/>
    <w:rsid w:val="002A026E"/>
    <w:rsid w:val="002A13B6"/>
    <w:rsid w:val="002A2461"/>
    <w:rsid w:val="002A4BB5"/>
    <w:rsid w:val="002A583F"/>
    <w:rsid w:val="002A5BED"/>
    <w:rsid w:val="002A60E4"/>
    <w:rsid w:val="002A6A07"/>
    <w:rsid w:val="002A7612"/>
    <w:rsid w:val="002A7AD9"/>
    <w:rsid w:val="002A7E9C"/>
    <w:rsid w:val="002B08D7"/>
    <w:rsid w:val="002B18A7"/>
    <w:rsid w:val="002B2D13"/>
    <w:rsid w:val="002B4100"/>
    <w:rsid w:val="002B68D5"/>
    <w:rsid w:val="002B7939"/>
    <w:rsid w:val="002C051C"/>
    <w:rsid w:val="002D24EE"/>
    <w:rsid w:val="002D2C06"/>
    <w:rsid w:val="002D36F1"/>
    <w:rsid w:val="002D474B"/>
    <w:rsid w:val="002D5227"/>
    <w:rsid w:val="002D60CE"/>
    <w:rsid w:val="002D6636"/>
    <w:rsid w:val="002E03BD"/>
    <w:rsid w:val="002E13BC"/>
    <w:rsid w:val="002E1C2D"/>
    <w:rsid w:val="002E3E51"/>
    <w:rsid w:val="002E7093"/>
    <w:rsid w:val="002E7156"/>
    <w:rsid w:val="002F3421"/>
    <w:rsid w:val="002F38D4"/>
    <w:rsid w:val="002F6C2A"/>
    <w:rsid w:val="002F6C98"/>
    <w:rsid w:val="002F6DC5"/>
    <w:rsid w:val="002F75EB"/>
    <w:rsid w:val="00301CD5"/>
    <w:rsid w:val="00304252"/>
    <w:rsid w:val="00304C88"/>
    <w:rsid w:val="003067AA"/>
    <w:rsid w:val="00306B5E"/>
    <w:rsid w:val="00307867"/>
    <w:rsid w:val="00307C24"/>
    <w:rsid w:val="00307E78"/>
    <w:rsid w:val="00310369"/>
    <w:rsid w:val="00312A58"/>
    <w:rsid w:val="00314596"/>
    <w:rsid w:val="00321C11"/>
    <w:rsid w:val="0032356F"/>
    <w:rsid w:val="00323792"/>
    <w:rsid w:val="00326E8E"/>
    <w:rsid w:val="00326EAD"/>
    <w:rsid w:val="0033233A"/>
    <w:rsid w:val="0033375E"/>
    <w:rsid w:val="00334E89"/>
    <w:rsid w:val="0034104F"/>
    <w:rsid w:val="00341A36"/>
    <w:rsid w:val="0034205F"/>
    <w:rsid w:val="00342FA2"/>
    <w:rsid w:val="003441C3"/>
    <w:rsid w:val="00344C1E"/>
    <w:rsid w:val="00345679"/>
    <w:rsid w:val="00346AF8"/>
    <w:rsid w:val="00352A49"/>
    <w:rsid w:val="00353458"/>
    <w:rsid w:val="003574A2"/>
    <w:rsid w:val="0035763C"/>
    <w:rsid w:val="00360BEE"/>
    <w:rsid w:val="003624DA"/>
    <w:rsid w:val="00363660"/>
    <w:rsid w:val="003721F1"/>
    <w:rsid w:val="00374A72"/>
    <w:rsid w:val="00376D83"/>
    <w:rsid w:val="00377C8E"/>
    <w:rsid w:val="00381A8C"/>
    <w:rsid w:val="003834D2"/>
    <w:rsid w:val="003854E1"/>
    <w:rsid w:val="00386049"/>
    <w:rsid w:val="00390F2E"/>
    <w:rsid w:val="00392200"/>
    <w:rsid w:val="0039236C"/>
    <w:rsid w:val="003934A3"/>
    <w:rsid w:val="00393F13"/>
    <w:rsid w:val="00394651"/>
    <w:rsid w:val="00394FC4"/>
    <w:rsid w:val="00395931"/>
    <w:rsid w:val="00395B31"/>
    <w:rsid w:val="00396324"/>
    <w:rsid w:val="00397C86"/>
    <w:rsid w:val="003A1EA0"/>
    <w:rsid w:val="003A2787"/>
    <w:rsid w:val="003A3FC4"/>
    <w:rsid w:val="003A5415"/>
    <w:rsid w:val="003A5D4A"/>
    <w:rsid w:val="003A60D1"/>
    <w:rsid w:val="003B4080"/>
    <w:rsid w:val="003B4377"/>
    <w:rsid w:val="003B5459"/>
    <w:rsid w:val="003B7DCF"/>
    <w:rsid w:val="003C0B02"/>
    <w:rsid w:val="003C1DF9"/>
    <w:rsid w:val="003C22E9"/>
    <w:rsid w:val="003C3080"/>
    <w:rsid w:val="003C3D36"/>
    <w:rsid w:val="003C45ED"/>
    <w:rsid w:val="003C4B54"/>
    <w:rsid w:val="003C4BD5"/>
    <w:rsid w:val="003C66B8"/>
    <w:rsid w:val="003C6C71"/>
    <w:rsid w:val="003C78D4"/>
    <w:rsid w:val="003D01B2"/>
    <w:rsid w:val="003D0AB7"/>
    <w:rsid w:val="003D126F"/>
    <w:rsid w:val="003D5421"/>
    <w:rsid w:val="003D5B4F"/>
    <w:rsid w:val="003E02F9"/>
    <w:rsid w:val="003E1546"/>
    <w:rsid w:val="003E4FBF"/>
    <w:rsid w:val="003E5321"/>
    <w:rsid w:val="003E572E"/>
    <w:rsid w:val="003E5CC2"/>
    <w:rsid w:val="003E694B"/>
    <w:rsid w:val="003E7CAA"/>
    <w:rsid w:val="003F2946"/>
    <w:rsid w:val="003F4A44"/>
    <w:rsid w:val="003F632A"/>
    <w:rsid w:val="003F6545"/>
    <w:rsid w:val="003F7518"/>
    <w:rsid w:val="004004DE"/>
    <w:rsid w:val="00400FED"/>
    <w:rsid w:val="00410039"/>
    <w:rsid w:val="004102B6"/>
    <w:rsid w:val="00412A95"/>
    <w:rsid w:val="00413B51"/>
    <w:rsid w:val="00414866"/>
    <w:rsid w:val="004219D7"/>
    <w:rsid w:val="00422E27"/>
    <w:rsid w:val="00424281"/>
    <w:rsid w:val="00425DDC"/>
    <w:rsid w:val="0043001E"/>
    <w:rsid w:val="00435988"/>
    <w:rsid w:val="00436206"/>
    <w:rsid w:val="0043752F"/>
    <w:rsid w:val="00440369"/>
    <w:rsid w:val="00441DC4"/>
    <w:rsid w:val="004458EE"/>
    <w:rsid w:val="004467C8"/>
    <w:rsid w:val="00447AC7"/>
    <w:rsid w:val="00451BD1"/>
    <w:rsid w:val="004574AF"/>
    <w:rsid w:val="00462C18"/>
    <w:rsid w:val="00464F2A"/>
    <w:rsid w:val="0046728F"/>
    <w:rsid w:val="00472796"/>
    <w:rsid w:val="00473EEE"/>
    <w:rsid w:val="004747A5"/>
    <w:rsid w:val="00482B7F"/>
    <w:rsid w:val="00482C23"/>
    <w:rsid w:val="004876BB"/>
    <w:rsid w:val="00491DBF"/>
    <w:rsid w:val="00494DA6"/>
    <w:rsid w:val="0049503D"/>
    <w:rsid w:val="004A0E15"/>
    <w:rsid w:val="004A1082"/>
    <w:rsid w:val="004A2952"/>
    <w:rsid w:val="004A29E9"/>
    <w:rsid w:val="004A5501"/>
    <w:rsid w:val="004B097C"/>
    <w:rsid w:val="004B0DA7"/>
    <w:rsid w:val="004B1B48"/>
    <w:rsid w:val="004B2D18"/>
    <w:rsid w:val="004B3BE2"/>
    <w:rsid w:val="004B4118"/>
    <w:rsid w:val="004B6647"/>
    <w:rsid w:val="004B7990"/>
    <w:rsid w:val="004C0D44"/>
    <w:rsid w:val="004C1465"/>
    <w:rsid w:val="004C1838"/>
    <w:rsid w:val="004C3D91"/>
    <w:rsid w:val="004D6597"/>
    <w:rsid w:val="004D6D1F"/>
    <w:rsid w:val="004E1550"/>
    <w:rsid w:val="004E2114"/>
    <w:rsid w:val="004E3FED"/>
    <w:rsid w:val="004F4C2A"/>
    <w:rsid w:val="00500188"/>
    <w:rsid w:val="00500581"/>
    <w:rsid w:val="005048F3"/>
    <w:rsid w:val="005054CF"/>
    <w:rsid w:val="00506D35"/>
    <w:rsid w:val="00507AB4"/>
    <w:rsid w:val="00511B1A"/>
    <w:rsid w:val="0051419A"/>
    <w:rsid w:val="00515D35"/>
    <w:rsid w:val="00516144"/>
    <w:rsid w:val="00517933"/>
    <w:rsid w:val="0052046F"/>
    <w:rsid w:val="00521127"/>
    <w:rsid w:val="00527084"/>
    <w:rsid w:val="0053351F"/>
    <w:rsid w:val="00534F77"/>
    <w:rsid w:val="005363E8"/>
    <w:rsid w:val="0054106B"/>
    <w:rsid w:val="00541E80"/>
    <w:rsid w:val="00543609"/>
    <w:rsid w:val="0054499E"/>
    <w:rsid w:val="00546660"/>
    <w:rsid w:val="00547D0B"/>
    <w:rsid w:val="0055163C"/>
    <w:rsid w:val="00556577"/>
    <w:rsid w:val="00561599"/>
    <w:rsid w:val="00562B51"/>
    <w:rsid w:val="00565E11"/>
    <w:rsid w:val="0056790C"/>
    <w:rsid w:val="00567DC7"/>
    <w:rsid w:val="00570F1A"/>
    <w:rsid w:val="00570F56"/>
    <w:rsid w:val="005769B7"/>
    <w:rsid w:val="00581A9A"/>
    <w:rsid w:val="00581B83"/>
    <w:rsid w:val="00587A2B"/>
    <w:rsid w:val="00590134"/>
    <w:rsid w:val="005932E5"/>
    <w:rsid w:val="00593677"/>
    <w:rsid w:val="00595DE2"/>
    <w:rsid w:val="00596A92"/>
    <w:rsid w:val="005970B0"/>
    <w:rsid w:val="005A0695"/>
    <w:rsid w:val="005A06A3"/>
    <w:rsid w:val="005A132F"/>
    <w:rsid w:val="005A13AC"/>
    <w:rsid w:val="005A496C"/>
    <w:rsid w:val="005A69C9"/>
    <w:rsid w:val="005B1FFA"/>
    <w:rsid w:val="005B23AD"/>
    <w:rsid w:val="005C007C"/>
    <w:rsid w:val="005C3518"/>
    <w:rsid w:val="005C44C1"/>
    <w:rsid w:val="005C5B77"/>
    <w:rsid w:val="005C5BDF"/>
    <w:rsid w:val="005C68DA"/>
    <w:rsid w:val="005D09B5"/>
    <w:rsid w:val="005D160F"/>
    <w:rsid w:val="005D42BA"/>
    <w:rsid w:val="005D45C3"/>
    <w:rsid w:val="005E00C3"/>
    <w:rsid w:val="005E0C3A"/>
    <w:rsid w:val="005E1F76"/>
    <w:rsid w:val="005E41FF"/>
    <w:rsid w:val="005E5F23"/>
    <w:rsid w:val="005F1932"/>
    <w:rsid w:val="00600953"/>
    <w:rsid w:val="00601915"/>
    <w:rsid w:val="0060233F"/>
    <w:rsid w:val="0060492D"/>
    <w:rsid w:val="006053B2"/>
    <w:rsid w:val="00606B97"/>
    <w:rsid w:val="0060734E"/>
    <w:rsid w:val="00607FD1"/>
    <w:rsid w:val="00611B6E"/>
    <w:rsid w:val="00616E93"/>
    <w:rsid w:val="006172FB"/>
    <w:rsid w:val="0062032F"/>
    <w:rsid w:val="0062334E"/>
    <w:rsid w:val="00623929"/>
    <w:rsid w:val="00623BE6"/>
    <w:rsid w:val="006242A1"/>
    <w:rsid w:val="00624B1F"/>
    <w:rsid w:val="00625219"/>
    <w:rsid w:val="00626269"/>
    <w:rsid w:val="006263B2"/>
    <w:rsid w:val="00626A20"/>
    <w:rsid w:val="0062730C"/>
    <w:rsid w:val="00631D5C"/>
    <w:rsid w:val="00634940"/>
    <w:rsid w:val="00642345"/>
    <w:rsid w:val="0064686F"/>
    <w:rsid w:val="006526F7"/>
    <w:rsid w:val="006528B5"/>
    <w:rsid w:val="00654A26"/>
    <w:rsid w:val="00655A7F"/>
    <w:rsid w:val="006562AC"/>
    <w:rsid w:val="00656570"/>
    <w:rsid w:val="0066236A"/>
    <w:rsid w:val="006655E6"/>
    <w:rsid w:val="00670C14"/>
    <w:rsid w:val="00675EC2"/>
    <w:rsid w:val="0067680D"/>
    <w:rsid w:val="00677661"/>
    <w:rsid w:val="0068361B"/>
    <w:rsid w:val="00686BD9"/>
    <w:rsid w:val="006900C4"/>
    <w:rsid w:val="006922BC"/>
    <w:rsid w:val="00693117"/>
    <w:rsid w:val="00693B78"/>
    <w:rsid w:val="00693EEC"/>
    <w:rsid w:val="006949BD"/>
    <w:rsid w:val="00695CAB"/>
    <w:rsid w:val="006A0758"/>
    <w:rsid w:val="006A0C9B"/>
    <w:rsid w:val="006A2636"/>
    <w:rsid w:val="006A26FF"/>
    <w:rsid w:val="006A3477"/>
    <w:rsid w:val="006A45AF"/>
    <w:rsid w:val="006A6BCA"/>
    <w:rsid w:val="006A759C"/>
    <w:rsid w:val="006B04AC"/>
    <w:rsid w:val="006B0AB2"/>
    <w:rsid w:val="006B2123"/>
    <w:rsid w:val="006B2315"/>
    <w:rsid w:val="006B4FAD"/>
    <w:rsid w:val="006C2BC8"/>
    <w:rsid w:val="006C378A"/>
    <w:rsid w:val="006D0EF4"/>
    <w:rsid w:val="006D687F"/>
    <w:rsid w:val="006D76BF"/>
    <w:rsid w:val="006E65F4"/>
    <w:rsid w:val="006E7BC2"/>
    <w:rsid w:val="006F0C3E"/>
    <w:rsid w:val="006F2ADC"/>
    <w:rsid w:val="006F42DB"/>
    <w:rsid w:val="006F76C1"/>
    <w:rsid w:val="00701C6F"/>
    <w:rsid w:val="00702961"/>
    <w:rsid w:val="00703E77"/>
    <w:rsid w:val="0071198B"/>
    <w:rsid w:val="00713693"/>
    <w:rsid w:val="0072470D"/>
    <w:rsid w:val="007276DE"/>
    <w:rsid w:val="007348F3"/>
    <w:rsid w:val="007450E0"/>
    <w:rsid w:val="00745CB8"/>
    <w:rsid w:val="007507CC"/>
    <w:rsid w:val="00752CFE"/>
    <w:rsid w:val="0075302E"/>
    <w:rsid w:val="00756893"/>
    <w:rsid w:val="00756BAC"/>
    <w:rsid w:val="00763D24"/>
    <w:rsid w:val="0077003B"/>
    <w:rsid w:val="00771EEE"/>
    <w:rsid w:val="007724A4"/>
    <w:rsid w:val="007726DC"/>
    <w:rsid w:val="00772B96"/>
    <w:rsid w:val="00775546"/>
    <w:rsid w:val="00775D45"/>
    <w:rsid w:val="00776E4E"/>
    <w:rsid w:val="0078186C"/>
    <w:rsid w:val="00785386"/>
    <w:rsid w:val="007A1443"/>
    <w:rsid w:val="007A152C"/>
    <w:rsid w:val="007A2637"/>
    <w:rsid w:val="007A272D"/>
    <w:rsid w:val="007A2928"/>
    <w:rsid w:val="007A62D0"/>
    <w:rsid w:val="007A6709"/>
    <w:rsid w:val="007B5AC4"/>
    <w:rsid w:val="007C112F"/>
    <w:rsid w:val="007C12AF"/>
    <w:rsid w:val="007C28FB"/>
    <w:rsid w:val="007C6F79"/>
    <w:rsid w:val="007D062F"/>
    <w:rsid w:val="007D270A"/>
    <w:rsid w:val="007D5203"/>
    <w:rsid w:val="007D769D"/>
    <w:rsid w:val="007E3499"/>
    <w:rsid w:val="007E6ECF"/>
    <w:rsid w:val="007F0EB6"/>
    <w:rsid w:val="007F14A8"/>
    <w:rsid w:val="007F433F"/>
    <w:rsid w:val="00800985"/>
    <w:rsid w:val="008025C2"/>
    <w:rsid w:val="008029AC"/>
    <w:rsid w:val="00802D5E"/>
    <w:rsid w:val="00806E49"/>
    <w:rsid w:val="0080784D"/>
    <w:rsid w:val="00807EC4"/>
    <w:rsid w:val="0081081C"/>
    <w:rsid w:val="00811678"/>
    <w:rsid w:val="00816FE9"/>
    <w:rsid w:val="00817024"/>
    <w:rsid w:val="008173DD"/>
    <w:rsid w:val="00820898"/>
    <w:rsid w:val="0082256B"/>
    <w:rsid w:val="008244A4"/>
    <w:rsid w:val="00825784"/>
    <w:rsid w:val="008271B6"/>
    <w:rsid w:val="00827DB7"/>
    <w:rsid w:val="00831431"/>
    <w:rsid w:val="00832193"/>
    <w:rsid w:val="00832D5B"/>
    <w:rsid w:val="00832D88"/>
    <w:rsid w:val="008420C2"/>
    <w:rsid w:val="00842613"/>
    <w:rsid w:val="0084350A"/>
    <w:rsid w:val="00844139"/>
    <w:rsid w:val="00844C71"/>
    <w:rsid w:val="00844CD1"/>
    <w:rsid w:val="0084520D"/>
    <w:rsid w:val="00845359"/>
    <w:rsid w:val="0084789B"/>
    <w:rsid w:val="008506BB"/>
    <w:rsid w:val="00851651"/>
    <w:rsid w:val="008520FA"/>
    <w:rsid w:val="008529E3"/>
    <w:rsid w:val="00855B2B"/>
    <w:rsid w:val="0085695B"/>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87D3B"/>
    <w:rsid w:val="00892E8B"/>
    <w:rsid w:val="00895CA2"/>
    <w:rsid w:val="008A032E"/>
    <w:rsid w:val="008A121E"/>
    <w:rsid w:val="008A165C"/>
    <w:rsid w:val="008A2C76"/>
    <w:rsid w:val="008A42DF"/>
    <w:rsid w:val="008A5ABA"/>
    <w:rsid w:val="008B1328"/>
    <w:rsid w:val="008B1C5D"/>
    <w:rsid w:val="008B55EA"/>
    <w:rsid w:val="008C1220"/>
    <w:rsid w:val="008C33A0"/>
    <w:rsid w:val="008C3B17"/>
    <w:rsid w:val="008C76C2"/>
    <w:rsid w:val="008D05D3"/>
    <w:rsid w:val="008D1379"/>
    <w:rsid w:val="008D139E"/>
    <w:rsid w:val="008D705D"/>
    <w:rsid w:val="008D76A8"/>
    <w:rsid w:val="008D7AEA"/>
    <w:rsid w:val="008E0261"/>
    <w:rsid w:val="008E0686"/>
    <w:rsid w:val="008E0D6D"/>
    <w:rsid w:val="008E2E84"/>
    <w:rsid w:val="008E3767"/>
    <w:rsid w:val="008E3A75"/>
    <w:rsid w:val="008E6F50"/>
    <w:rsid w:val="008F3D3E"/>
    <w:rsid w:val="008F4466"/>
    <w:rsid w:val="008F521A"/>
    <w:rsid w:val="0090094A"/>
    <w:rsid w:val="00900B2F"/>
    <w:rsid w:val="009010AA"/>
    <w:rsid w:val="00910709"/>
    <w:rsid w:val="009110FE"/>
    <w:rsid w:val="00912666"/>
    <w:rsid w:val="00912B9B"/>
    <w:rsid w:val="00912ECF"/>
    <w:rsid w:val="009136AA"/>
    <w:rsid w:val="00913D48"/>
    <w:rsid w:val="00916729"/>
    <w:rsid w:val="00916C63"/>
    <w:rsid w:val="00917BED"/>
    <w:rsid w:val="00921ECE"/>
    <w:rsid w:val="009220C6"/>
    <w:rsid w:val="0092547E"/>
    <w:rsid w:val="00925E9B"/>
    <w:rsid w:val="00925F14"/>
    <w:rsid w:val="009333D4"/>
    <w:rsid w:val="009351A4"/>
    <w:rsid w:val="00940BDB"/>
    <w:rsid w:val="00941FEC"/>
    <w:rsid w:val="00942855"/>
    <w:rsid w:val="0094628E"/>
    <w:rsid w:val="00950EF7"/>
    <w:rsid w:val="00951A7F"/>
    <w:rsid w:val="00954E7E"/>
    <w:rsid w:val="0095538E"/>
    <w:rsid w:val="00955E2D"/>
    <w:rsid w:val="009576E8"/>
    <w:rsid w:val="00961A15"/>
    <w:rsid w:val="00966CAB"/>
    <w:rsid w:val="00967218"/>
    <w:rsid w:val="00970941"/>
    <w:rsid w:val="00971CCE"/>
    <w:rsid w:val="00974759"/>
    <w:rsid w:val="00975E3D"/>
    <w:rsid w:val="00977D9D"/>
    <w:rsid w:val="00980930"/>
    <w:rsid w:val="0098201B"/>
    <w:rsid w:val="00983249"/>
    <w:rsid w:val="00983B69"/>
    <w:rsid w:val="00984F32"/>
    <w:rsid w:val="00990C26"/>
    <w:rsid w:val="00992B55"/>
    <w:rsid w:val="00992BBE"/>
    <w:rsid w:val="00992DA6"/>
    <w:rsid w:val="00993300"/>
    <w:rsid w:val="00994C99"/>
    <w:rsid w:val="009A2E33"/>
    <w:rsid w:val="009A456A"/>
    <w:rsid w:val="009A54E6"/>
    <w:rsid w:val="009A66AD"/>
    <w:rsid w:val="009B498E"/>
    <w:rsid w:val="009B5878"/>
    <w:rsid w:val="009B6D36"/>
    <w:rsid w:val="009B712E"/>
    <w:rsid w:val="009C0810"/>
    <w:rsid w:val="009C0AA5"/>
    <w:rsid w:val="009C19B4"/>
    <w:rsid w:val="009C1CC4"/>
    <w:rsid w:val="009D0566"/>
    <w:rsid w:val="009D0B77"/>
    <w:rsid w:val="009D349E"/>
    <w:rsid w:val="009D3FE6"/>
    <w:rsid w:val="009D425F"/>
    <w:rsid w:val="009D4A73"/>
    <w:rsid w:val="009D503B"/>
    <w:rsid w:val="009D5A38"/>
    <w:rsid w:val="009D5E25"/>
    <w:rsid w:val="009D5F00"/>
    <w:rsid w:val="009D78A3"/>
    <w:rsid w:val="009E3B74"/>
    <w:rsid w:val="009E48D3"/>
    <w:rsid w:val="009F5233"/>
    <w:rsid w:val="009F6AF1"/>
    <w:rsid w:val="00A00965"/>
    <w:rsid w:val="00A036F6"/>
    <w:rsid w:val="00A048F0"/>
    <w:rsid w:val="00A05E3B"/>
    <w:rsid w:val="00A0683A"/>
    <w:rsid w:val="00A1056D"/>
    <w:rsid w:val="00A10929"/>
    <w:rsid w:val="00A11239"/>
    <w:rsid w:val="00A12623"/>
    <w:rsid w:val="00A24A5F"/>
    <w:rsid w:val="00A24F8C"/>
    <w:rsid w:val="00A251E1"/>
    <w:rsid w:val="00A30711"/>
    <w:rsid w:val="00A308F5"/>
    <w:rsid w:val="00A31F3A"/>
    <w:rsid w:val="00A36789"/>
    <w:rsid w:val="00A37430"/>
    <w:rsid w:val="00A408AA"/>
    <w:rsid w:val="00A41E05"/>
    <w:rsid w:val="00A42032"/>
    <w:rsid w:val="00A4682A"/>
    <w:rsid w:val="00A46CC1"/>
    <w:rsid w:val="00A46E4C"/>
    <w:rsid w:val="00A47855"/>
    <w:rsid w:val="00A47C74"/>
    <w:rsid w:val="00A524A6"/>
    <w:rsid w:val="00A530BF"/>
    <w:rsid w:val="00A54DEB"/>
    <w:rsid w:val="00A571BF"/>
    <w:rsid w:val="00A5766B"/>
    <w:rsid w:val="00A63411"/>
    <w:rsid w:val="00A642A8"/>
    <w:rsid w:val="00A6553C"/>
    <w:rsid w:val="00A66FBE"/>
    <w:rsid w:val="00A74220"/>
    <w:rsid w:val="00A74583"/>
    <w:rsid w:val="00A755FE"/>
    <w:rsid w:val="00A82171"/>
    <w:rsid w:val="00A850C8"/>
    <w:rsid w:val="00A8683B"/>
    <w:rsid w:val="00A871DB"/>
    <w:rsid w:val="00A87345"/>
    <w:rsid w:val="00A913B9"/>
    <w:rsid w:val="00A92039"/>
    <w:rsid w:val="00A9243B"/>
    <w:rsid w:val="00A97218"/>
    <w:rsid w:val="00AA0D1E"/>
    <w:rsid w:val="00AA1515"/>
    <w:rsid w:val="00AA2ECE"/>
    <w:rsid w:val="00AA7D91"/>
    <w:rsid w:val="00AA7F0D"/>
    <w:rsid w:val="00AB1248"/>
    <w:rsid w:val="00AB35C8"/>
    <w:rsid w:val="00AB485E"/>
    <w:rsid w:val="00AC7B8C"/>
    <w:rsid w:val="00AD0263"/>
    <w:rsid w:val="00AD3C24"/>
    <w:rsid w:val="00AD3FD8"/>
    <w:rsid w:val="00AD6593"/>
    <w:rsid w:val="00AD7D71"/>
    <w:rsid w:val="00AE18EB"/>
    <w:rsid w:val="00AE1B60"/>
    <w:rsid w:val="00AE5524"/>
    <w:rsid w:val="00AF2388"/>
    <w:rsid w:val="00AF4019"/>
    <w:rsid w:val="00AF69AF"/>
    <w:rsid w:val="00AF6F62"/>
    <w:rsid w:val="00AF7F4E"/>
    <w:rsid w:val="00B00F5E"/>
    <w:rsid w:val="00B050CE"/>
    <w:rsid w:val="00B055F4"/>
    <w:rsid w:val="00B05984"/>
    <w:rsid w:val="00B07151"/>
    <w:rsid w:val="00B074D4"/>
    <w:rsid w:val="00B10347"/>
    <w:rsid w:val="00B12AC2"/>
    <w:rsid w:val="00B14D94"/>
    <w:rsid w:val="00B16F8A"/>
    <w:rsid w:val="00B20714"/>
    <w:rsid w:val="00B26037"/>
    <w:rsid w:val="00B260CD"/>
    <w:rsid w:val="00B31BF6"/>
    <w:rsid w:val="00B35AEF"/>
    <w:rsid w:val="00B44B50"/>
    <w:rsid w:val="00B46713"/>
    <w:rsid w:val="00B47362"/>
    <w:rsid w:val="00B507BD"/>
    <w:rsid w:val="00B51E3F"/>
    <w:rsid w:val="00B53F3E"/>
    <w:rsid w:val="00B61496"/>
    <w:rsid w:val="00B615AE"/>
    <w:rsid w:val="00B615B3"/>
    <w:rsid w:val="00B6384D"/>
    <w:rsid w:val="00B63A1A"/>
    <w:rsid w:val="00B642A4"/>
    <w:rsid w:val="00B64933"/>
    <w:rsid w:val="00B653A6"/>
    <w:rsid w:val="00B74C2B"/>
    <w:rsid w:val="00B7579A"/>
    <w:rsid w:val="00B7748B"/>
    <w:rsid w:val="00B80F34"/>
    <w:rsid w:val="00B82813"/>
    <w:rsid w:val="00B82BED"/>
    <w:rsid w:val="00B838C7"/>
    <w:rsid w:val="00B8448B"/>
    <w:rsid w:val="00B8704C"/>
    <w:rsid w:val="00B9069A"/>
    <w:rsid w:val="00B90B9D"/>
    <w:rsid w:val="00B929BF"/>
    <w:rsid w:val="00B92E34"/>
    <w:rsid w:val="00B9396B"/>
    <w:rsid w:val="00B9502E"/>
    <w:rsid w:val="00BA1D16"/>
    <w:rsid w:val="00BA310F"/>
    <w:rsid w:val="00BA4619"/>
    <w:rsid w:val="00BA638F"/>
    <w:rsid w:val="00BA66E8"/>
    <w:rsid w:val="00BB1DD6"/>
    <w:rsid w:val="00BB3911"/>
    <w:rsid w:val="00BB541C"/>
    <w:rsid w:val="00BB5AF8"/>
    <w:rsid w:val="00BC105F"/>
    <w:rsid w:val="00BC1EF9"/>
    <w:rsid w:val="00BC1FE4"/>
    <w:rsid w:val="00BC2A6E"/>
    <w:rsid w:val="00BC4B47"/>
    <w:rsid w:val="00BC52E3"/>
    <w:rsid w:val="00BC6F8B"/>
    <w:rsid w:val="00BD1B0D"/>
    <w:rsid w:val="00BD2127"/>
    <w:rsid w:val="00BD67BF"/>
    <w:rsid w:val="00BD69E1"/>
    <w:rsid w:val="00BE0CDC"/>
    <w:rsid w:val="00BE5C56"/>
    <w:rsid w:val="00BE6A8F"/>
    <w:rsid w:val="00BF422C"/>
    <w:rsid w:val="00BF474B"/>
    <w:rsid w:val="00BF4854"/>
    <w:rsid w:val="00C00157"/>
    <w:rsid w:val="00C01FD9"/>
    <w:rsid w:val="00C04AFC"/>
    <w:rsid w:val="00C06841"/>
    <w:rsid w:val="00C112DA"/>
    <w:rsid w:val="00C155CD"/>
    <w:rsid w:val="00C21300"/>
    <w:rsid w:val="00C253A0"/>
    <w:rsid w:val="00C30961"/>
    <w:rsid w:val="00C32A8A"/>
    <w:rsid w:val="00C33EFD"/>
    <w:rsid w:val="00C343F1"/>
    <w:rsid w:val="00C34A50"/>
    <w:rsid w:val="00C3673A"/>
    <w:rsid w:val="00C373C4"/>
    <w:rsid w:val="00C375CC"/>
    <w:rsid w:val="00C3798D"/>
    <w:rsid w:val="00C37D99"/>
    <w:rsid w:val="00C410A1"/>
    <w:rsid w:val="00C4177F"/>
    <w:rsid w:val="00C420F0"/>
    <w:rsid w:val="00C428BE"/>
    <w:rsid w:val="00C44069"/>
    <w:rsid w:val="00C44AE1"/>
    <w:rsid w:val="00C461C4"/>
    <w:rsid w:val="00C527CB"/>
    <w:rsid w:val="00C547D8"/>
    <w:rsid w:val="00C54C00"/>
    <w:rsid w:val="00C5648B"/>
    <w:rsid w:val="00C566DD"/>
    <w:rsid w:val="00C5742A"/>
    <w:rsid w:val="00C57B3D"/>
    <w:rsid w:val="00C62744"/>
    <w:rsid w:val="00C63D70"/>
    <w:rsid w:val="00C70D39"/>
    <w:rsid w:val="00C758EB"/>
    <w:rsid w:val="00C75B47"/>
    <w:rsid w:val="00C77FB1"/>
    <w:rsid w:val="00C86E67"/>
    <w:rsid w:val="00C90068"/>
    <w:rsid w:val="00C907A8"/>
    <w:rsid w:val="00C90AB0"/>
    <w:rsid w:val="00C90C8E"/>
    <w:rsid w:val="00C9161B"/>
    <w:rsid w:val="00C946BF"/>
    <w:rsid w:val="00CA0219"/>
    <w:rsid w:val="00CB0B19"/>
    <w:rsid w:val="00CB139C"/>
    <w:rsid w:val="00CB55B3"/>
    <w:rsid w:val="00CB5B3A"/>
    <w:rsid w:val="00CB6A30"/>
    <w:rsid w:val="00CB70C0"/>
    <w:rsid w:val="00CB7965"/>
    <w:rsid w:val="00CC003F"/>
    <w:rsid w:val="00CC2B5D"/>
    <w:rsid w:val="00CC3E7F"/>
    <w:rsid w:val="00CC4F8A"/>
    <w:rsid w:val="00CC5C29"/>
    <w:rsid w:val="00CC6A5E"/>
    <w:rsid w:val="00CD2EF2"/>
    <w:rsid w:val="00CD4582"/>
    <w:rsid w:val="00CD48CC"/>
    <w:rsid w:val="00CD6176"/>
    <w:rsid w:val="00CE1E21"/>
    <w:rsid w:val="00CE234A"/>
    <w:rsid w:val="00CE23F6"/>
    <w:rsid w:val="00CE299F"/>
    <w:rsid w:val="00CE3355"/>
    <w:rsid w:val="00CE4211"/>
    <w:rsid w:val="00CE602A"/>
    <w:rsid w:val="00CE7188"/>
    <w:rsid w:val="00CE7E84"/>
    <w:rsid w:val="00CE7EB2"/>
    <w:rsid w:val="00CF0267"/>
    <w:rsid w:val="00CF096B"/>
    <w:rsid w:val="00CF16EE"/>
    <w:rsid w:val="00CF239C"/>
    <w:rsid w:val="00CF4A25"/>
    <w:rsid w:val="00CF5728"/>
    <w:rsid w:val="00CF5D28"/>
    <w:rsid w:val="00CF5E3E"/>
    <w:rsid w:val="00CF66CE"/>
    <w:rsid w:val="00CF7E05"/>
    <w:rsid w:val="00D00B98"/>
    <w:rsid w:val="00D03333"/>
    <w:rsid w:val="00D062C4"/>
    <w:rsid w:val="00D1277B"/>
    <w:rsid w:val="00D138B0"/>
    <w:rsid w:val="00D15545"/>
    <w:rsid w:val="00D1612D"/>
    <w:rsid w:val="00D178F6"/>
    <w:rsid w:val="00D205CC"/>
    <w:rsid w:val="00D21AE7"/>
    <w:rsid w:val="00D2287A"/>
    <w:rsid w:val="00D2302A"/>
    <w:rsid w:val="00D23A1F"/>
    <w:rsid w:val="00D23BCA"/>
    <w:rsid w:val="00D304AD"/>
    <w:rsid w:val="00D31125"/>
    <w:rsid w:val="00D33151"/>
    <w:rsid w:val="00D331CB"/>
    <w:rsid w:val="00D33446"/>
    <w:rsid w:val="00D33BF5"/>
    <w:rsid w:val="00D35099"/>
    <w:rsid w:val="00D411B9"/>
    <w:rsid w:val="00D422E2"/>
    <w:rsid w:val="00D470C8"/>
    <w:rsid w:val="00D50F32"/>
    <w:rsid w:val="00D52290"/>
    <w:rsid w:val="00D53351"/>
    <w:rsid w:val="00D54D95"/>
    <w:rsid w:val="00D5500E"/>
    <w:rsid w:val="00D55E23"/>
    <w:rsid w:val="00D5601B"/>
    <w:rsid w:val="00D622DD"/>
    <w:rsid w:val="00D63115"/>
    <w:rsid w:val="00D6400C"/>
    <w:rsid w:val="00D64933"/>
    <w:rsid w:val="00D65D61"/>
    <w:rsid w:val="00D6699D"/>
    <w:rsid w:val="00D677EE"/>
    <w:rsid w:val="00D67EA1"/>
    <w:rsid w:val="00D71612"/>
    <w:rsid w:val="00D72435"/>
    <w:rsid w:val="00D745B0"/>
    <w:rsid w:val="00D7477C"/>
    <w:rsid w:val="00D7630B"/>
    <w:rsid w:val="00D773B7"/>
    <w:rsid w:val="00D77936"/>
    <w:rsid w:val="00D8037E"/>
    <w:rsid w:val="00D824DA"/>
    <w:rsid w:val="00D83DF3"/>
    <w:rsid w:val="00D84650"/>
    <w:rsid w:val="00D85A12"/>
    <w:rsid w:val="00D8618F"/>
    <w:rsid w:val="00D937E5"/>
    <w:rsid w:val="00D97252"/>
    <w:rsid w:val="00DA4F7E"/>
    <w:rsid w:val="00DB02E8"/>
    <w:rsid w:val="00DB4146"/>
    <w:rsid w:val="00DB540C"/>
    <w:rsid w:val="00DB6EF1"/>
    <w:rsid w:val="00DB73C3"/>
    <w:rsid w:val="00DC080D"/>
    <w:rsid w:val="00DC53D9"/>
    <w:rsid w:val="00DC5865"/>
    <w:rsid w:val="00DC5F6A"/>
    <w:rsid w:val="00DC7CF3"/>
    <w:rsid w:val="00DD0813"/>
    <w:rsid w:val="00DD17F5"/>
    <w:rsid w:val="00DD19B2"/>
    <w:rsid w:val="00DD21B2"/>
    <w:rsid w:val="00DD476C"/>
    <w:rsid w:val="00DD4F7D"/>
    <w:rsid w:val="00DE0669"/>
    <w:rsid w:val="00DE3CEF"/>
    <w:rsid w:val="00DF0F3F"/>
    <w:rsid w:val="00DF2C6F"/>
    <w:rsid w:val="00DF62A2"/>
    <w:rsid w:val="00E00B57"/>
    <w:rsid w:val="00E01F9B"/>
    <w:rsid w:val="00E02F53"/>
    <w:rsid w:val="00E04A35"/>
    <w:rsid w:val="00E10334"/>
    <w:rsid w:val="00E10E59"/>
    <w:rsid w:val="00E11A65"/>
    <w:rsid w:val="00E13269"/>
    <w:rsid w:val="00E211A2"/>
    <w:rsid w:val="00E21397"/>
    <w:rsid w:val="00E247B8"/>
    <w:rsid w:val="00E25A67"/>
    <w:rsid w:val="00E27DBB"/>
    <w:rsid w:val="00E304AA"/>
    <w:rsid w:val="00E30558"/>
    <w:rsid w:val="00E319C8"/>
    <w:rsid w:val="00E319DE"/>
    <w:rsid w:val="00E3548A"/>
    <w:rsid w:val="00E36E2D"/>
    <w:rsid w:val="00E37257"/>
    <w:rsid w:val="00E405DF"/>
    <w:rsid w:val="00E41162"/>
    <w:rsid w:val="00E4126D"/>
    <w:rsid w:val="00E417F3"/>
    <w:rsid w:val="00E42B3A"/>
    <w:rsid w:val="00E44322"/>
    <w:rsid w:val="00E4477D"/>
    <w:rsid w:val="00E518C5"/>
    <w:rsid w:val="00E51FBF"/>
    <w:rsid w:val="00E543FB"/>
    <w:rsid w:val="00E61AAE"/>
    <w:rsid w:val="00E64EAB"/>
    <w:rsid w:val="00E673DD"/>
    <w:rsid w:val="00E67FA8"/>
    <w:rsid w:val="00E709D3"/>
    <w:rsid w:val="00E71805"/>
    <w:rsid w:val="00E72718"/>
    <w:rsid w:val="00E738F7"/>
    <w:rsid w:val="00E748A5"/>
    <w:rsid w:val="00E779CA"/>
    <w:rsid w:val="00E82F8C"/>
    <w:rsid w:val="00E861E9"/>
    <w:rsid w:val="00E8780E"/>
    <w:rsid w:val="00E96CD0"/>
    <w:rsid w:val="00E976E1"/>
    <w:rsid w:val="00E97EBE"/>
    <w:rsid w:val="00EA5401"/>
    <w:rsid w:val="00EA5505"/>
    <w:rsid w:val="00EA55EC"/>
    <w:rsid w:val="00EB049B"/>
    <w:rsid w:val="00EB0B42"/>
    <w:rsid w:val="00EB1F41"/>
    <w:rsid w:val="00EB3B9D"/>
    <w:rsid w:val="00EB4023"/>
    <w:rsid w:val="00EB5BCB"/>
    <w:rsid w:val="00EC0C42"/>
    <w:rsid w:val="00EC6CA5"/>
    <w:rsid w:val="00ED10C7"/>
    <w:rsid w:val="00ED1E26"/>
    <w:rsid w:val="00ED2DE5"/>
    <w:rsid w:val="00ED334E"/>
    <w:rsid w:val="00ED4519"/>
    <w:rsid w:val="00ED5472"/>
    <w:rsid w:val="00EE168B"/>
    <w:rsid w:val="00EE56AF"/>
    <w:rsid w:val="00EE5DEC"/>
    <w:rsid w:val="00EE6D47"/>
    <w:rsid w:val="00EE7FE0"/>
    <w:rsid w:val="00EF0FDD"/>
    <w:rsid w:val="00EF2FAE"/>
    <w:rsid w:val="00EF3633"/>
    <w:rsid w:val="00EF3E40"/>
    <w:rsid w:val="00EF51EB"/>
    <w:rsid w:val="00EF61EF"/>
    <w:rsid w:val="00F011C7"/>
    <w:rsid w:val="00F0420B"/>
    <w:rsid w:val="00F04C3F"/>
    <w:rsid w:val="00F07E4F"/>
    <w:rsid w:val="00F11C69"/>
    <w:rsid w:val="00F11C8E"/>
    <w:rsid w:val="00F21982"/>
    <w:rsid w:val="00F23615"/>
    <w:rsid w:val="00F257CA"/>
    <w:rsid w:val="00F27085"/>
    <w:rsid w:val="00F31DB1"/>
    <w:rsid w:val="00F329F3"/>
    <w:rsid w:val="00F34755"/>
    <w:rsid w:val="00F35DB4"/>
    <w:rsid w:val="00F40CB0"/>
    <w:rsid w:val="00F41C62"/>
    <w:rsid w:val="00F43059"/>
    <w:rsid w:val="00F43979"/>
    <w:rsid w:val="00F46379"/>
    <w:rsid w:val="00F46499"/>
    <w:rsid w:val="00F544AD"/>
    <w:rsid w:val="00F568A9"/>
    <w:rsid w:val="00F624F9"/>
    <w:rsid w:val="00F73758"/>
    <w:rsid w:val="00F755DC"/>
    <w:rsid w:val="00F810A9"/>
    <w:rsid w:val="00F832C7"/>
    <w:rsid w:val="00F84202"/>
    <w:rsid w:val="00F847B3"/>
    <w:rsid w:val="00F861CD"/>
    <w:rsid w:val="00F91A9F"/>
    <w:rsid w:val="00F91CDB"/>
    <w:rsid w:val="00F9452D"/>
    <w:rsid w:val="00F94BE9"/>
    <w:rsid w:val="00FA0496"/>
    <w:rsid w:val="00FA11F7"/>
    <w:rsid w:val="00FA1236"/>
    <w:rsid w:val="00FA2155"/>
    <w:rsid w:val="00FA7B4D"/>
    <w:rsid w:val="00FB172D"/>
    <w:rsid w:val="00FB3AA7"/>
    <w:rsid w:val="00FB4A7E"/>
    <w:rsid w:val="00FB50CE"/>
    <w:rsid w:val="00FB589D"/>
    <w:rsid w:val="00FB61FC"/>
    <w:rsid w:val="00FB71E2"/>
    <w:rsid w:val="00FC22BF"/>
    <w:rsid w:val="00FC5D8D"/>
    <w:rsid w:val="00FC6267"/>
    <w:rsid w:val="00FC7340"/>
    <w:rsid w:val="00FC7F0F"/>
    <w:rsid w:val="00FD0996"/>
    <w:rsid w:val="00FD462E"/>
    <w:rsid w:val="00FE77CA"/>
    <w:rsid w:val="00FF0FC2"/>
    <w:rsid w:val="00FF273A"/>
    <w:rsid w:val="00FF3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47976B"/>
  <w15:docId w15:val="{A5834B4B-4068-49EC-8AE7-76D5016A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D745B0"/>
    <w:pPr>
      <w:spacing w:before="120" w:after="120"/>
      <w:jc w:val="both"/>
    </w:pPr>
    <w:rPr>
      <w:rFonts w:ascii="Arial" w:eastAsia="Times New Roman" w:hAnsi="Arial" w:cs="Arial"/>
      <w:lang w:val="cs-CZ" w:eastAsia="cs-CZ"/>
    </w:rPr>
  </w:style>
  <w:style w:type="paragraph" w:styleId="Nadpis1">
    <w:name w:val="heading 1"/>
    <w:basedOn w:val="Nzev"/>
    <w:next w:val="Normln"/>
    <w:link w:val="Nadpis1Char"/>
    <w:uiPriority w:val="99"/>
    <w:qFormat/>
    <w:rsid w:val="00701C6F"/>
    <w:pPr>
      <w:numPr>
        <w:numId w:val="28"/>
      </w:numPr>
      <w:outlineLvl w:val="0"/>
    </w:p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701C6F"/>
    <w:rPr>
      <w:rFonts w:ascii="Arial" w:eastAsia="Times New Roman" w:hAnsi="Arial" w:cs="Arial"/>
      <w:b/>
      <w:lang w:val="cs-CZ" w:eastAsia="cs-CZ"/>
    </w:rPr>
  </w:style>
  <w:style w:type="paragraph" w:styleId="Textbubliny">
    <w:name w:val="Balloon Text"/>
    <w:basedOn w:val="Normln"/>
    <w:link w:val="TextbublinyChar"/>
    <w:uiPriority w:val="99"/>
    <w:semiHidden/>
    <w:rsid w:val="005A0695"/>
    <w:rPr>
      <w:rFonts w:ascii="Tahoma" w:eastAsia="Calibri" w:hAnsi="Tahoma"/>
      <w:sz w:val="16"/>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rsid w:val="008A121E"/>
    <w:rPr>
      <w:rFonts w:cs="Times New Roman"/>
    </w:rPr>
  </w:style>
  <w:style w:type="paragraph" w:styleId="Zhlav">
    <w:name w:val="header"/>
    <w:basedOn w:val="Normln"/>
    <w:link w:val="ZhlavChar"/>
    <w:uiPriority w:val="99"/>
    <w:semiHidden/>
    <w:rsid w:val="008A121E"/>
    <w:pPr>
      <w:tabs>
        <w:tab w:val="center" w:pos="4536"/>
        <w:tab w:val="right" w:pos="9072"/>
      </w:tabs>
    </w:pPr>
    <w:rPr>
      <w:rFonts w:ascii="Times New Roman" w:eastAsia="Calibri" w:hAnsi="Times New Roman"/>
    </w:rPr>
  </w:style>
  <w:style w:type="character" w:customStyle="1" w:styleId="ZhlavChar">
    <w:name w:val="Záhlaví Char"/>
    <w:link w:val="Zhlav"/>
    <w:uiPriority w:val="99"/>
    <w:semiHidden/>
    <w:locked/>
    <w:rsid w:val="008A121E"/>
    <w:rPr>
      <w:rFonts w:ascii="Times New Roman" w:hAnsi="Times New Roman"/>
      <w:sz w:val="24"/>
      <w:lang w:eastAsia="cs-CZ"/>
    </w:rPr>
  </w:style>
  <w:style w:type="paragraph" w:styleId="Textkomente">
    <w:name w:val="annotation text"/>
    <w:basedOn w:val="Normln"/>
    <w:link w:val="TextkomenteChar"/>
    <w:uiPriority w:val="99"/>
    <w:rsid w:val="008A121E"/>
    <w:rPr>
      <w:rFonts w:ascii="Times New Roman" w:eastAsia="Calibri" w:hAnsi="Times New Roman"/>
    </w:rPr>
  </w:style>
  <w:style w:type="character" w:customStyle="1" w:styleId="TextkomenteChar">
    <w:name w:val="Text komentáře Char"/>
    <w:link w:val="Textkomente"/>
    <w:uiPriority w:val="99"/>
    <w:locked/>
    <w:rsid w:val="008A121E"/>
    <w:rPr>
      <w:rFonts w:ascii="Times New Roman" w:hAnsi="Times New Roman"/>
      <w:lang w:eastAsia="cs-CZ"/>
    </w:rPr>
  </w:style>
  <w:style w:type="paragraph" w:styleId="Zkladntext2">
    <w:name w:val="Body Text 2"/>
    <w:basedOn w:val="Normln"/>
    <w:link w:val="Zkladntext2Char"/>
    <w:uiPriority w:val="99"/>
    <w:semiHidden/>
    <w:rsid w:val="008A121E"/>
    <w:rPr>
      <w:rFonts w:ascii="Verdana" w:hAnsi="Verdana"/>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Odrážkový seznam,Odstavec,List Paragraph"/>
    <w:basedOn w:val="Normln"/>
    <w:link w:val="OdstavecseseznamemChar"/>
    <w:uiPriority w:val="34"/>
    <w:qFormat/>
    <w:rsid w:val="008A121E"/>
    <w:pPr>
      <w:ind w:left="708"/>
    </w:pPr>
  </w:style>
  <w:style w:type="paragraph" w:customStyle="1" w:styleId="Odstavec1">
    <w:name w:val="Odstavec 1."/>
    <w:basedOn w:val="Normln"/>
    <w:uiPriority w:val="99"/>
    <w:rsid w:val="008A121E"/>
    <w:pPr>
      <w:keepNext/>
      <w:numPr>
        <w:numId w:val="1"/>
      </w:numPr>
      <w:spacing w:before="360"/>
    </w:pPr>
    <w:rPr>
      <w:b/>
      <w:bCs/>
    </w:rPr>
  </w:style>
  <w:style w:type="paragraph" w:customStyle="1" w:styleId="Odstavec11">
    <w:name w:val="Odstavec 1.1"/>
    <w:basedOn w:val="Normln"/>
    <w:uiPriority w:val="99"/>
    <w:rsid w:val="008A121E"/>
    <w:pPr>
      <w:numPr>
        <w:ilvl w:val="1"/>
        <w:numId w:val="1"/>
      </w:numPr>
    </w:p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lang w:eastAsia="en-US"/>
    </w:rPr>
  </w:style>
  <w:style w:type="character" w:customStyle="1" w:styleId="platne1">
    <w:name w:val="platne1"/>
    <w:uiPriority w:val="99"/>
    <w:rsid w:val="008A121E"/>
  </w:style>
  <w:style w:type="character" w:styleId="Odkaznakoment">
    <w:name w:val="annotation reference"/>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57CA"/>
    <w:pPr>
      <w:keepNext/>
      <w:spacing w:after="60"/>
      <w:jc w:val="center"/>
    </w:pPr>
    <w:rPr>
      <w:b/>
    </w:rPr>
  </w:style>
  <w:style w:type="character" w:customStyle="1" w:styleId="NzevChar">
    <w:name w:val="Název Char"/>
    <w:link w:val="Nzev"/>
    <w:locked/>
    <w:rsid w:val="00F257CA"/>
    <w:rPr>
      <w:rFonts w:ascii="Arial" w:eastAsia="Times New Roman" w:hAnsi="Arial" w:cs="Arial"/>
      <w:b/>
      <w:lang w:val="cs-CZ" w:eastAsia="cs-CZ"/>
    </w:rPr>
  </w:style>
  <w:style w:type="paragraph" w:styleId="Zkladntextodsazen3">
    <w:name w:val="Body Text Indent 3"/>
    <w:basedOn w:val="Normln"/>
    <w:link w:val="Zkladntextodsazen3Char"/>
    <w:uiPriority w:val="99"/>
    <w:semiHidden/>
    <w:rsid w:val="00862E79"/>
    <w:pPr>
      <w:ind w:left="283"/>
    </w:pPr>
    <w:rPr>
      <w:rFonts w:eastAsia="Calibri"/>
      <w:sz w:val="16"/>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 w:type="character" w:styleId="Siln">
    <w:name w:val="Strong"/>
    <w:qFormat/>
    <w:locked/>
    <w:rsid w:val="006263B2"/>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rsid w:val="001603C7"/>
    <w:rPr>
      <w:rFonts w:ascii="Arial" w:eastAsia="Times New Roman" w:hAnsi="Arial" w:cs="Arial"/>
      <w:lang w:val="cs-CZ" w:eastAsia="cs-CZ"/>
    </w:rPr>
  </w:style>
  <w:style w:type="character" w:customStyle="1" w:styleId="Hypertextovodkaz1">
    <w:name w:val="Hypertextový odkaz1"/>
    <w:basedOn w:val="Standardnpsmoodstavce"/>
    <w:rsid w:val="00975E3D"/>
    <w:rPr>
      <w:color w:val="0000FF"/>
      <w:u w:val="single"/>
    </w:rPr>
  </w:style>
  <w:style w:type="paragraph" w:customStyle="1" w:styleId="OdrkaII">
    <w:name w:val="Odrážka II"/>
    <w:basedOn w:val="Normln"/>
    <w:qFormat/>
    <w:rsid w:val="00BA4619"/>
    <w:pPr>
      <w:numPr>
        <w:numId w:val="12"/>
      </w:numPr>
      <w:spacing w:before="60" w:after="60"/>
    </w:pPr>
    <w:rPr>
      <w:rFonts w:cs="Times New Roman"/>
      <w:szCs w:val="24"/>
    </w:rPr>
  </w:style>
  <w:style w:type="paragraph" w:customStyle="1" w:styleId="19anodst">
    <w:name w:val="19an_odst"/>
    <w:basedOn w:val="Normln"/>
    <w:rsid w:val="00BA4619"/>
    <w:pPr>
      <w:tabs>
        <w:tab w:val="left" w:pos="567"/>
        <w:tab w:val="right" w:pos="9639"/>
      </w:tabs>
      <w:spacing w:before="0" w:after="60"/>
    </w:pPr>
    <w:rPr>
      <w:rFonts w:ascii="Arial Narrow" w:hAnsi="Arial Narrow" w:cs="Times New Roman"/>
      <w:sz w:val="18"/>
    </w:rPr>
  </w:style>
  <w:style w:type="paragraph" w:customStyle="1" w:styleId="Odrka">
    <w:name w:val="Odrážka"/>
    <w:basedOn w:val="Normln"/>
    <w:qFormat/>
    <w:rsid w:val="00344C1E"/>
    <w:pPr>
      <w:numPr>
        <w:numId w:val="13"/>
      </w:numPr>
      <w:spacing w:before="100" w:after="100"/>
    </w:pPr>
    <w:rPr>
      <w:rFonts w:cs="Times New Roman"/>
      <w:szCs w:val="24"/>
    </w:rPr>
  </w:style>
  <w:style w:type="character" w:customStyle="1" w:styleId="Nevyeenzmnka1">
    <w:name w:val="Nevyřešená zmínka1"/>
    <w:basedOn w:val="Standardnpsmoodstavce"/>
    <w:uiPriority w:val="99"/>
    <w:semiHidden/>
    <w:unhideWhenUsed/>
    <w:rsid w:val="00390F2E"/>
    <w:rPr>
      <w:color w:val="808080"/>
      <w:shd w:val="clear" w:color="auto" w:fill="E6E6E6"/>
    </w:rPr>
  </w:style>
  <w:style w:type="paragraph" w:styleId="Revize">
    <w:name w:val="Revision"/>
    <w:hidden/>
    <w:uiPriority w:val="99"/>
    <w:semiHidden/>
    <w:rsid w:val="00D470C8"/>
    <w:rPr>
      <w:rFonts w:ascii="Arial" w:eastAsia="Times New Roman" w:hAnsi="Arial" w:cs="Arial"/>
      <w:lang w:val="cs-CZ" w:eastAsia="cs-CZ"/>
    </w:rPr>
  </w:style>
  <w:style w:type="paragraph" w:customStyle="1" w:styleId="Odrkamodr">
    <w:name w:val="Odrážka modrá"/>
    <w:basedOn w:val="Normln"/>
    <w:qFormat/>
    <w:rsid w:val="005C007C"/>
    <w:pPr>
      <w:numPr>
        <w:numId w:val="20"/>
      </w:numPr>
      <w:spacing w:before="60" w:after="60"/>
    </w:pPr>
    <w:rPr>
      <w:rFonts w:ascii="Tahoma" w:hAnsi="Tahoma" w:cs="Times New Roman"/>
    </w:rPr>
  </w:style>
  <w:style w:type="character" w:customStyle="1" w:styleId="Normln-OdstavecCharChar">
    <w:name w:val="Normální - Odstavec Char Char"/>
    <w:link w:val="Normln-Odstavec"/>
    <w:uiPriority w:val="99"/>
    <w:locked/>
    <w:rsid w:val="005D09B5"/>
    <w:rPr>
      <w:rFonts w:ascii="MS ??" w:eastAsia="MS ??"/>
      <w:szCs w:val="24"/>
    </w:rPr>
  </w:style>
  <w:style w:type="paragraph" w:customStyle="1" w:styleId="Normln-Odstavec">
    <w:name w:val="Normální - Odstavec"/>
    <w:basedOn w:val="Normln"/>
    <w:link w:val="Normln-OdstavecCharChar"/>
    <w:uiPriority w:val="99"/>
    <w:rsid w:val="005D09B5"/>
    <w:pPr>
      <w:tabs>
        <w:tab w:val="num" w:pos="3828"/>
      </w:tabs>
      <w:spacing w:before="0"/>
      <w:ind w:left="3261"/>
    </w:pPr>
    <w:rPr>
      <w:rFonts w:ascii="MS ??" w:eastAsia="MS ??" w:hAnsi="Verdana" w:cs="Times New Roman"/>
      <w:szCs w:val="24"/>
      <w:lang w:val="en-GB" w:eastAsia="en-GB"/>
    </w:rPr>
  </w:style>
  <w:style w:type="character" w:customStyle="1" w:styleId="st">
    <w:name w:val="st"/>
    <w:basedOn w:val="Standardnpsmoodstavce"/>
    <w:rsid w:val="0070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12897">
      <w:bodyDiv w:val="1"/>
      <w:marLeft w:val="0"/>
      <w:marRight w:val="0"/>
      <w:marTop w:val="0"/>
      <w:marBottom w:val="0"/>
      <w:divBdr>
        <w:top w:val="none" w:sz="0" w:space="0" w:color="auto"/>
        <w:left w:val="none" w:sz="0" w:space="0" w:color="auto"/>
        <w:bottom w:val="none" w:sz="0" w:space="0" w:color="auto"/>
        <w:right w:val="none" w:sz="0" w:space="0" w:color="auto"/>
      </w:divBdr>
    </w:div>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85666">
      <w:bodyDiv w:val="1"/>
      <w:marLeft w:val="0"/>
      <w:marRight w:val="0"/>
      <w:marTop w:val="0"/>
      <w:marBottom w:val="0"/>
      <w:divBdr>
        <w:top w:val="none" w:sz="0" w:space="0" w:color="auto"/>
        <w:left w:val="none" w:sz="0" w:space="0" w:color="auto"/>
        <w:bottom w:val="none" w:sz="0" w:space="0" w:color="auto"/>
        <w:right w:val="none" w:sz="0" w:space="0" w:color="auto"/>
      </w:divBdr>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7E8B98-A0C0-4098-ABFF-10D1FCA4C5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3.xml><?xml version="1.0" encoding="utf-8"?>
<ds:datastoreItem xmlns:ds="http://schemas.openxmlformats.org/officeDocument/2006/customXml" ds:itemID="{B28A9A5B-2C4B-47A1-8810-297D8C1D3F0C}">
  <ds:schemaRefs>
    <ds:schemaRef ds:uri="http://schemas.openxmlformats.org/officeDocument/2006/bibliography"/>
  </ds:schemaRefs>
</ds:datastoreItem>
</file>

<file path=customXml/itemProps4.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10111</Words>
  <Characters>59658</Characters>
  <Application>Microsoft Office Word</Application>
  <DocSecurity>0</DocSecurity>
  <Lines>497</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Leitkepová Jana</dc:creator>
  <cp:lastModifiedBy>Michal Trkal</cp:lastModifiedBy>
  <cp:revision>3</cp:revision>
  <cp:lastPrinted>2018-04-04T13:16:00Z</cp:lastPrinted>
  <dcterms:created xsi:type="dcterms:W3CDTF">2021-03-15T16:21:00Z</dcterms:created>
  <dcterms:modified xsi:type="dcterms:W3CDTF">2021-03-16T14:51:00Z</dcterms:modified>
</cp:coreProperties>
</file>